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ABFA7" w14:textId="50A8C38D" w:rsidR="006458A1" w:rsidRDefault="00884C6F" w:rsidP="00A57352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F80C725" wp14:editId="1F80C72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5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0C72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1F80C745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F80C727" wp14:editId="1F80C72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6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7" id="Text Box 4" o:spid="_x0000_s1027" type="#_x0000_t202" style="position:absolute;left:0;text-align:left;margin-left:243.7pt;margin-top:47.05pt;width:271pt;height:33.75pt;z-index: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1F80C746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1F80C729" wp14:editId="1F80C72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7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9" id="_x0000_s1028" type="#_x0000_t202" style="position:absolute;left:0;text-align:left;margin-left:243.7pt;margin-top:83.65pt;width:271pt;height:19.85pt;z-index: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1F80C747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F80C72B" wp14:editId="1F80C72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80C748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80C72B" id="_x0000_s1029" type="#_x0000_t202" style="position:absolute;left:0;text-align:left;margin-left:243.7pt;margin-top:47.05pt;width:271pt;height:33.7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1F80C748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F80C6AD" w14:textId="2AF8CCBA" w:rsidR="00BA16BB" w:rsidRPr="006D0812" w:rsidRDefault="00787FC1" w:rsidP="00787FC1">
      <w:pPr>
        <w:pStyle w:val="Nzev"/>
        <w:tabs>
          <w:tab w:val="left" w:pos="2640"/>
          <w:tab w:val="center" w:pos="4337"/>
        </w:tabs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82D39" w:rsidRPr="006D0812">
        <w:t>KUPNÍ SMLOUVA</w:t>
      </w:r>
    </w:p>
    <w:p w14:paraId="1F80C6AE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1F80C6AF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1F80C6B0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1F80C6B1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1F80C6B2" w14:textId="2811B790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6D0812">
        <w:t xml:space="preserve">: </w:t>
      </w:r>
      <w:r w:rsidR="00D62E40" w:rsidRPr="00787FC1">
        <w:rPr>
          <w:rFonts w:cs="Arial"/>
          <w:szCs w:val="20"/>
        </w:rPr>
        <w:t>Mg</w:t>
      </w:r>
      <w:r w:rsidR="00EC0D65" w:rsidRPr="00787FC1">
        <w:rPr>
          <w:rFonts w:cs="Arial"/>
          <w:szCs w:val="20"/>
        </w:rPr>
        <w:t>A</w:t>
      </w:r>
      <w:r w:rsidR="00D62E40" w:rsidRPr="00787FC1">
        <w:rPr>
          <w:rFonts w:cs="Arial"/>
          <w:szCs w:val="20"/>
        </w:rPr>
        <w:t>. J</w:t>
      </w:r>
      <w:r w:rsidR="00EC0D65" w:rsidRPr="00787FC1">
        <w:rPr>
          <w:rFonts w:cs="Arial"/>
          <w:szCs w:val="20"/>
        </w:rPr>
        <w:t xml:space="preserve">akubem Čížkem, </w:t>
      </w:r>
      <w:r w:rsidR="00D62E40" w:rsidRPr="00787FC1">
        <w:rPr>
          <w:rFonts w:cs="Arial"/>
          <w:szCs w:val="20"/>
        </w:rPr>
        <w:t xml:space="preserve">ředitelem </w:t>
      </w:r>
      <w:r w:rsidR="00EC0D65" w:rsidRPr="00787FC1">
        <w:rPr>
          <w:rFonts w:cs="Arial"/>
          <w:szCs w:val="20"/>
        </w:rPr>
        <w:t>Symfonického orchestru Českého rozhlasu</w:t>
      </w:r>
    </w:p>
    <w:p w14:paraId="1F80C6B3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1F80C6B4" w14:textId="77777777" w:rsidR="00BA16BB" w:rsidRPr="006D0812" w:rsidRDefault="00BA16BB" w:rsidP="00BA16BB">
      <w:pPr>
        <w:pStyle w:val="SubjectSpecification-ContractCzechRadio"/>
      </w:pPr>
      <w:r w:rsidRPr="006D0812">
        <w:t>bankovní spojení: Raiffeisenbank a.s., č. ú.: 1001040797/5500</w:t>
      </w:r>
    </w:p>
    <w:p w14:paraId="1F80C6B5" w14:textId="77777777" w:rsidR="007220A3" w:rsidRPr="00D0693E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674BC3" w:rsidRPr="00787FC1">
        <w:rPr>
          <w:rFonts w:cs="Arial"/>
          <w:szCs w:val="20"/>
        </w:rPr>
        <w:t>Ondřej Kotrč</w:t>
      </w:r>
    </w:p>
    <w:p w14:paraId="1F80C6B6" w14:textId="77777777" w:rsidR="007220A3" w:rsidRPr="00966009" w:rsidRDefault="007220A3" w:rsidP="00BA16BB">
      <w:pPr>
        <w:pStyle w:val="SubjectSpecification-ContractCzechRadio"/>
      </w:pP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  <w:t>tel.: +</w:t>
      </w:r>
      <w:r w:rsidR="00674BC3" w:rsidRPr="00966009">
        <w:t>420 724007216</w:t>
      </w:r>
    </w:p>
    <w:p w14:paraId="1F80C6B7" w14:textId="77777777" w:rsidR="007220A3" w:rsidRPr="00D0693E" w:rsidRDefault="007220A3" w:rsidP="00BA16BB">
      <w:pPr>
        <w:pStyle w:val="SubjectSpecification-ContractCzechRadio"/>
      </w:pP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  <w:t xml:space="preserve">e-mail: </w:t>
      </w:r>
      <w:r w:rsidR="00674BC3" w:rsidRPr="00787FC1">
        <w:rPr>
          <w:rFonts w:cs="Arial"/>
          <w:szCs w:val="20"/>
        </w:rPr>
        <w:t>ondrej.kotrc</w:t>
      </w:r>
      <w:r w:rsidR="006D0812" w:rsidRPr="00D0693E">
        <w:rPr>
          <w:rFonts w:cs="Arial"/>
          <w:szCs w:val="20"/>
        </w:rPr>
        <w:t>@</w:t>
      </w:r>
      <w:r w:rsidRPr="00D0693E">
        <w:t>rozhlas.cz</w:t>
      </w:r>
    </w:p>
    <w:p w14:paraId="1F80C6B8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jen jako „kupující“)</w:t>
      </w:r>
    </w:p>
    <w:p w14:paraId="1F80C6B9" w14:textId="77777777" w:rsidR="00182D39" w:rsidRPr="006D0812" w:rsidRDefault="00182D39" w:rsidP="00BA16BB"/>
    <w:p w14:paraId="1F80C6BA" w14:textId="77777777" w:rsidR="00BA16BB" w:rsidRPr="006D0812" w:rsidRDefault="00BA16BB" w:rsidP="00BA16BB">
      <w:r w:rsidRPr="006D0812">
        <w:t>a</w:t>
      </w:r>
    </w:p>
    <w:p w14:paraId="1F80C6BB" w14:textId="77777777" w:rsidR="00BA16BB" w:rsidRPr="006D0812" w:rsidRDefault="00BA16BB" w:rsidP="00BA16BB"/>
    <w:p w14:paraId="1F80C6BC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 xml:space="preserve">DOPLNIT JMÉNO A PŘÍJMENÍ NEBO FIRMU </w:t>
      </w:r>
      <w:r w:rsidR="005C6706" w:rsidRPr="005C6706">
        <w:rPr>
          <w:rFonts w:cs="Arial"/>
          <w:szCs w:val="20"/>
          <w:highlight w:val="yellow"/>
        </w:rPr>
        <w:t>PRODÁVAJÍCÍHO</w:t>
      </w:r>
      <w:r w:rsidRPr="00434FCA">
        <w:rPr>
          <w:rFonts w:cs="Arial"/>
          <w:szCs w:val="20"/>
        </w:rPr>
        <w:t>]</w:t>
      </w:r>
    </w:p>
    <w:p w14:paraId="1F80C6BD" w14:textId="77777777" w:rsidR="008F1458" w:rsidRPr="00BB044F" w:rsidRDefault="008F1458" w:rsidP="008F1458">
      <w:pPr>
        <w:pStyle w:val="SubjectSpecification-ContractCzechRadio"/>
        <w:rPr>
          <w:b/>
        </w:rPr>
      </w:pPr>
      <w:r w:rsidRPr="00787FC1">
        <w:rPr>
          <w:rFonts w:cs="Arial"/>
          <w:b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</w:p>
    <w:p w14:paraId="1F80C6BE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MÍSTO PODNIKÁNÍ/</w:t>
      </w:r>
      <w:r w:rsidRPr="005C6706">
        <w:rPr>
          <w:rFonts w:cs="Arial"/>
          <w:b/>
          <w:szCs w:val="20"/>
          <w:highlight w:val="yellow"/>
        </w:rPr>
        <w:t xml:space="preserve">BYDLIŠTĚ/SÍDLO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79B620E7" w14:textId="77777777" w:rsidR="00D0693E" w:rsidRPr="00434FCA" w:rsidRDefault="00D0693E" w:rsidP="00D0693E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1F80C6BF" w14:textId="1B3A0185" w:rsidR="006D0812" w:rsidRDefault="006D0812" w:rsidP="00D0693E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RČ nebo </w:t>
      </w:r>
      <w:r w:rsidRPr="005C6706">
        <w:rPr>
          <w:rFonts w:cs="Arial"/>
          <w:b/>
          <w:szCs w:val="20"/>
          <w:highlight w:val="yellow"/>
        </w:rPr>
        <w:t xml:space="preserve">IČ </w:t>
      </w:r>
      <w:r w:rsidR="005C6706" w:rsidRPr="005C6706">
        <w:rPr>
          <w:rFonts w:cs="Arial"/>
          <w:b/>
          <w:szCs w:val="20"/>
          <w:highlight w:val="yellow"/>
        </w:rPr>
        <w:t>PRODÁVAJÍCÍHO</w:t>
      </w:r>
      <w:r w:rsidRPr="00434FCA">
        <w:rPr>
          <w:rFonts w:cs="Arial"/>
          <w:b/>
          <w:szCs w:val="20"/>
        </w:rPr>
        <w:t>]</w:t>
      </w:r>
    </w:p>
    <w:p w14:paraId="1F80C6C0" w14:textId="4ED08407" w:rsidR="00546A76" w:rsidRDefault="00546A76" w:rsidP="00546A76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>č. ú.</w:t>
      </w:r>
      <w:r w:rsidR="00D0693E">
        <w:rPr>
          <w:rFonts w:cs="Arial"/>
          <w:szCs w:val="20"/>
        </w:rPr>
        <w:t>:</w:t>
      </w:r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2" w14:textId="77777777" w:rsidR="006D0812" w:rsidRPr="006D0812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3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6C4" w14:textId="3AE651AD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D0693E" w:rsidRPr="00366797">
        <w:rPr>
          <w:rFonts w:cs="Arial"/>
          <w:b/>
          <w:szCs w:val="20"/>
        </w:rPr>
        <w:t>]</w:t>
      </w:r>
    </w:p>
    <w:p w14:paraId="1F80C6C5" w14:textId="77777777" w:rsidR="00182D39" w:rsidRPr="006D0812" w:rsidRDefault="00182D39" w:rsidP="006D0812">
      <w:pPr>
        <w:pStyle w:val="SubjectSpecification-ContractCzechRadio"/>
        <w:rPr>
          <w:i/>
        </w:rPr>
      </w:pPr>
      <w:r w:rsidRPr="006D0812">
        <w:rPr>
          <w:i/>
        </w:rPr>
        <w:t>(dále jen jako „prodávající“)</w:t>
      </w:r>
    </w:p>
    <w:p w14:paraId="1F80C6C6" w14:textId="77777777" w:rsidR="00E9560E" w:rsidRDefault="00E9560E" w:rsidP="00BA16BB">
      <w:pPr>
        <w:pStyle w:val="SubjectSpecification-ContractCzechRadio"/>
        <w:rPr>
          <w:i/>
        </w:rPr>
      </w:pPr>
    </w:p>
    <w:p w14:paraId="1F80C6C7" w14:textId="77777777" w:rsidR="00182D39" w:rsidRPr="006D0812" w:rsidRDefault="00182D39" w:rsidP="00BA16BB">
      <w:pPr>
        <w:pStyle w:val="SubjectSpecification-ContractCzechRadio"/>
        <w:rPr>
          <w:i/>
        </w:rPr>
      </w:pPr>
      <w:r w:rsidRPr="006D0812">
        <w:rPr>
          <w:i/>
        </w:rPr>
        <w:t>(dále společně jen jako „smluvní strany“)</w:t>
      </w:r>
    </w:p>
    <w:p w14:paraId="1F80C6C8" w14:textId="77777777" w:rsidR="00182D39" w:rsidRPr="006D0812" w:rsidRDefault="00182D39" w:rsidP="00BA16BB"/>
    <w:p w14:paraId="1F80C6C9" w14:textId="537E3C19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2079 a násl. z</w:t>
      </w:r>
      <w:r w:rsidR="004C0FE9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„OZ“)</w:t>
      </w:r>
      <w:r w:rsidR="00075E72">
        <w:t xml:space="preserve"> a na základě veřejné zakázky č. j VZ063/2014 část </w:t>
      </w:r>
      <w:r w:rsidR="006458A1">
        <w:t>3</w:t>
      </w:r>
      <w:r w:rsidR="00BE6222" w:rsidRPr="006D0812">
        <w:t xml:space="preserve"> </w:t>
      </w:r>
      <w:r w:rsidR="00182D39" w:rsidRPr="006D0812">
        <w:t>tuto kupní smlouvu (dále jen jako „smlouva“)</w:t>
      </w:r>
    </w:p>
    <w:p w14:paraId="1F80C6CA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1F80C6CB" w14:textId="41EFA008" w:rsidR="00BA16BB" w:rsidRPr="006D0812" w:rsidRDefault="00BA16BB" w:rsidP="0095240C">
      <w:pPr>
        <w:pStyle w:val="ListNumber-ContractCzechRadio"/>
        <w:tabs>
          <w:tab w:val="clear" w:pos="624"/>
          <w:tab w:val="left" w:pos="0"/>
        </w:tabs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884C6F" w:rsidRPr="006D0812">
        <w:t>prodávajícího odevzdat kupujícím</w:t>
      </w:r>
      <w:r w:rsidR="009C58E1">
        <w:t xml:space="preserve">u věc, která je </w:t>
      </w:r>
      <w:r w:rsidR="00EC0D65">
        <w:t xml:space="preserve">předmětem </w:t>
      </w:r>
      <w:r w:rsidR="00EC0D65" w:rsidRPr="00356319">
        <w:t>koupě:</w:t>
      </w:r>
      <w:r w:rsidR="000F44A5">
        <w:t xml:space="preserve"> 1 ks</w:t>
      </w:r>
      <w:r w:rsidR="00EC0D65" w:rsidRPr="00356319">
        <w:t xml:space="preserve"> </w:t>
      </w:r>
      <w:r w:rsidR="004B1022" w:rsidRPr="00174F0A">
        <w:rPr>
          <w:rFonts w:cs="Arial"/>
          <w:b/>
          <w:szCs w:val="20"/>
        </w:rPr>
        <w:t>F Cim</w:t>
      </w:r>
      <w:r w:rsidR="00787FC1" w:rsidRPr="00174F0A">
        <w:rPr>
          <w:rFonts w:cs="Arial"/>
          <w:b/>
          <w:szCs w:val="20"/>
        </w:rPr>
        <w:t>b</w:t>
      </w:r>
      <w:r w:rsidR="004B1022" w:rsidRPr="00174F0A">
        <w:rPr>
          <w:rFonts w:cs="Arial"/>
          <w:b/>
          <w:szCs w:val="20"/>
        </w:rPr>
        <w:t>asso Rudolf Meinl – 5 ventilů</w:t>
      </w:r>
      <w:r w:rsidR="00EC0D65" w:rsidRPr="00356319">
        <w:t xml:space="preserve">, </w:t>
      </w:r>
      <w:r w:rsidR="00437C54" w:rsidRPr="00174F0A">
        <w:rPr>
          <w:rFonts w:cs="Arial"/>
          <w:i/>
          <w:szCs w:val="20"/>
        </w:rPr>
        <w:t>(</w:t>
      </w:r>
      <w:r w:rsidR="004B1022" w:rsidRPr="00174F0A">
        <w:rPr>
          <w:rFonts w:cs="Arial"/>
          <w:i/>
          <w:szCs w:val="20"/>
        </w:rPr>
        <w:t>5 rotačních ventilů / dolaďovač na 2. a 5. tahu / mosazný lakovaný ozvučník 270mm / ústnice z červené mosazi / vrtání 18,54mm / lakovaná povrchová úprava / včetně pevného pouzdra „Gig bag“)</w:t>
      </w:r>
      <w:r w:rsidR="00356319">
        <w:t xml:space="preserve"> </w:t>
      </w:r>
      <w:r w:rsidR="00884C6F" w:rsidRPr="00356319">
        <w:t>(dále</w:t>
      </w:r>
      <w:r w:rsidR="00884C6F" w:rsidRPr="006D0812">
        <w:t xml:space="preserve"> také jako </w:t>
      </w:r>
      <w:r w:rsidR="00966009">
        <w:t xml:space="preserve">„hudební nástroj“ nebo </w:t>
      </w:r>
      <w:r w:rsidR="00884C6F" w:rsidRPr="006D0812">
        <w:t xml:space="preserve">„zboží“) a umožnit kupujícímu nabýt vlastnické právo ke zboží a </w:t>
      </w:r>
      <w:r w:rsidR="00E4753C" w:rsidRPr="006D0812">
        <w:t xml:space="preserve">povinnost </w:t>
      </w:r>
      <w:r w:rsidR="00884C6F" w:rsidRPr="006D0812">
        <w:t>kupujícího zboží převzít a zaplatit prodávajícímu kupní cenu</w:t>
      </w:r>
      <w:r w:rsidR="00966009">
        <w:t>, to vše za podmínek dle této smlouvy</w:t>
      </w:r>
      <w:r w:rsidR="00884C6F" w:rsidRPr="006D0812">
        <w:t xml:space="preserve">. </w:t>
      </w:r>
    </w:p>
    <w:p w14:paraId="1F80C6CC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1F80C6CD" w14:textId="4857E406" w:rsidR="00BA16BB" w:rsidRPr="006D0812" w:rsidRDefault="00A11BC0" w:rsidP="00A57352">
      <w:pPr>
        <w:pStyle w:val="ListNumber-ContractCzechRadio"/>
        <w:jc w:val="both"/>
      </w:pPr>
      <w:r w:rsidRPr="006D0812">
        <w:t xml:space="preserve">Místem plnění a odevzdání zboží je </w:t>
      </w:r>
      <w:r w:rsidR="00966009">
        <w:rPr>
          <w:rFonts w:cs="Arial"/>
          <w:b/>
          <w:szCs w:val="20"/>
        </w:rPr>
        <w:t>Český rozhlas</w:t>
      </w:r>
      <w:r w:rsidR="002B5F79">
        <w:rPr>
          <w:rFonts w:cs="Arial"/>
          <w:b/>
          <w:szCs w:val="20"/>
        </w:rPr>
        <w:t>, Vinohradská 12, Praha 2</w:t>
      </w:r>
      <w:r w:rsidR="00966009" w:rsidRPr="00787FC1">
        <w:rPr>
          <w:rFonts w:cs="Arial"/>
          <w:szCs w:val="20"/>
        </w:rPr>
        <w:t>.</w:t>
      </w:r>
    </w:p>
    <w:p w14:paraId="1F80C6CE" w14:textId="0B3A4959" w:rsidR="00BA16BB" w:rsidRDefault="00A11BC0" w:rsidP="00A57352">
      <w:pPr>
        <w:pStyle w:val="ListNumber-ContractCzechRadio"/>
        <w:jc w:val="both"/>
      </w:pPr>
      <w:r w:rsidRPr="00356319">
        <w:lastRenderedPageBreak/>
        <w:t xml:space="preserve">Prodávající se zavazuje odevzdat zboží v místě plnění na vlastní náklad nejpozději do </w:t>
      </w:r>
      <w:r w:rsidR="009C58E1" w:rsidRPr="00356319">
        <w:rPr>
          <w:rFonts w:cs="Arial"/>
          <w:b/>
          <w:szCs w:val="20"/>
        </w:rPr>
        <w:t xml:space="preserve">31. 12. </w:t>
      </w:r>
      <w:r w:rsidR="00EC0D65" w:rsidRPr="00356319">
        <w:rPr>
          <w:rFonts w:cs="Arial"/>
          <w:b/>
          <w:szCs w:val="20"/>
        </w:rPr>
        <w:t>201</w:t>
      </w:r>
      <w:r w:rsidR="009C58E1" w:rsidRPr="00356319">
        <w:rPr>
          <w:rFonts w:cs="Arial"/>
          <w:b/>
          <w:szCs w:val="20"/>
        </w:rPr>
        <w:t>7</w:t>
      </w:r>
      <w:r w:rsidR="002B5F79" w:rsidRPr="00356319">
        <w:rPr>
          <w:rFonts w:cs="Arial"/>
          <w:b/>
          <w:szCs w:val="20"/>
        </w:rPr>
        <w:t>.</w:t>
      </w:r>
      <w:r w:rsidR="006D0812" w:rsidRPr="00356319">
        <w:rPr>
          <w:rFonts w:cs="Arial"/>
          <w:szCs w:val="20"/>
        </w:rPr>
        <w:t xml:space="preserve"> </w:t>
      </w:r>
      <w:r w:rsidRPr="00356319">
        <w:t xml:space="preserve">Prodávající je povinen </w:t>
      </w:r>
      <w:r w:rsidR="003A1915" w:rsidRPr="00356319">
        <w:t>odevzdání zboží oznámit</w:t>
      </w:r>
      <w:r w:rsidR="003A1915" w:rsidRPr="006D0812">
        <w:t xml:space="preserve"> kupujícímu nejméně tři pracovní dny předem na e-mail uvedený v hlavičce této smlouvy.</w:t>
      </w:r>
      <w:r w:rsidR="005D4C3A" w:rsidRPr="006D0812">
        <w:t xml:space="preserve"> </w:t>
      </w:r>
    </w:p>
    <w:p w14:paraId="00B101AF" w14:textId="77777777" w:rsidR="009B0808" w:rsidRPr="0045387D" w:rsidRDefault="009B0808" w:rsidP="009B0808">
      <w:pPr>
        <w:pStyle w:val="Heading-Number-ContractCzechRadio"/>
      </w:pPr>
      <w:r w:rsidRPr="0045387D">
        <w:t>Zkouška hudebního nástroje</w:t>
      </w:r>
    </w:p>
    <w:p w14:paraId="219A3CA4" w14:textId="0847417E" w:rsidR="009B0808" w:rsidRPr="0045387D" w:rsidRDefault="009B0808" w:rsidP="009B0808">
      <w:pPr>
        <w:pStyle w:val="ListNumber-ContractCzechRadio"/>
        <w:jc w:val="both"/>
      </w:pPr>
      <w:r w:rsidRPr="0045387D">
        <w:t>Prodávající je před odevzdáním hudebního nástroje povinen zajistit kupujícímu zkoušku hudebního nástroje. V rámci této zkoušky prodávající předloží kupujícímu minimálně tři kusy požadovaného hudebního nástroje</w:t>
      </w:r>
      <w:r w:rsidR="00EC0D65">
        <w:t xml:space="preserve"> (konkrétního modelu)</w:t>
      </w:r>
      <w:r w:rsidRPr="0045387D">
        <w:t xml:space="preserve">, z nichž si kupující na základě této zkoušky a své volné úvahy vybere jeden kus hudebního nástroje, který bude předmětem prodeje dle této smlouvy. </w:t>
      </w:r>
    </w:p>
    <w:p w14:paraId="35151D8C" w14:textId="77777777" w:rsidR="009B0808" w:rsidRPr="0045387D" w:rsidRDefault="009B0808" w:rsidP="009B0808">
      <w:pPr>
        <w:pStyle w:val="ListNumber-ContractCzechRadio"/>
        <w:jc w:val="both"/>
      </w:pPr>
      <w:r w:rsidRPr="0045387D">
        <w:t xml:space="preserve">Tato zkouška může proběhnout v místě plnění dle této smlouvy, nebo v místě, které kupujícímu určí prodávající. Pokud místo zkoušky určí prodávající, je povinen uhradit kupujícímu veškeré náklady související se zkouškou hudebního nástroje (náklady na dopravu do místa zkoušky a zpět, ubytování na nezbytnou dobu v místě zkoušky atd.). Tato částka představující náklady jednoho oprávněného zástupce kupujícího je v celé výši zohledněna v kupní ceně a prodávající ji nebude požadovat samostatně.  </w:t>
      </w:r>
    </w:p>
    <w:p w14:paraId="57A015F9" w14:textId="4DFFE0E6" w:rsidR="009B0808" w:rsidRPr="006D0812" w:rsidRDefault="009B0808" w:rsidP="009B0808">
      <w:pPr>
        <w:pStyle w:val="ListNumber-ContractCzechRadio"/>
        <w:jc w:val="both"/>
      </w:pPr>
      <w:r w:rsidRPr="0045387D">
        <w:t>Prodávající je povinen zajistit zkoušku tak, aby byl dodržen termín plnění dle předchozího článku smlouvy.</w:t>
      </w:r>
    </w:p>
    <w:p w14:paraId="1F80C6CF" w14:textId="77777777" w:rsidR="00BA16BB" w:rsidRPr="006D0812" w:rsidRDefault="007220A3" w:rsidP="00BA16BB">
      <w:pPr>
        <w:pStyle w:val="Heading-Number-ContractCzechRadio"/>
      </w:pPr>
      <w:r w:rsidRPr="006D0812">
        <w:t>Cena zboží a platební podmínky</w:t>
      </w:r>
    </w:p>
    <w:p w14:paraId="1F80C6D0" w14:textId="6ED39956" w:rsidR="00BA16BB" w:rsidRPr="006D0812" w:rsidRDefault="00EF1E86" w:rsidP="00A57352">
      <w:pPr>
        <w:pStyle w:val="ListNumber-ContractCzechRadio"/>
        <w:jc w:val="both"/>
      </w:pPr>
      <w:r w:rsidRPr="006D0812">
        <w:t xml:space="preserve">Cena zboží činí </w:t>
      </w:r>
      <w:r w:rsidR="002C4172" w:rsidRPr="00EC0D65">
        <w:rPr>
          <w:rFonts w:cs="Arial"/>
          <w:b/>
          <w:szCs w:val="20"/>
          <w:highlight w:val="yellow"/>
        </w:rPr>
        <w:t>…………………</w:t>
      </w:r>
      <w:r w:rsidR="006D0812" w:rsidRPr="0095240C">
        <w:rPr>
          <w:rFonts w:cs="Arial"/>
          <w:b/>
          <w:szCs w:val="20"/>
        </w:rPr>
        <w:t>,</w:t>
      </w:r>
      <w:r w:rsidR="006D0812" w:rsidRPr="001F18B0">
        <w:rPr>
          <w:rFonts w:cs="Arial"/>
          <w:b/>
          <w:szCs w:val="20"/>
        </w:rPr>
        <w:t xml:space="preserve">- </w:t>
      </w:r>
      <w:r w:rsidRPr="0095240C">
        <w:rPr>
          <w:b/>
        </w:rPr>
        <w:t xml:space="preserve">Kč </w:t>
      </w:r>
      <w:r w:rsidRPr="006D0812">
        <w:t>(slovy</w:t>
      </w:r>
      <w:r w:rsidRPr="0095240C">
        <w:rPr>
          <w:highlight w:val="yellow"/>
        </w:rPr>
        <w:t xml:space="preserve">: </w:t>
      </w:r>
      <w:r w:rsidR="00EC0D65" w:rsidRPr="0095240C">
        <w:rPr>
          <w:highlight w:val="yellow"/>
        </w:rPr>
        <w:t>…………………..</w:t>
      </w:r>
      <w:r w:rsidR="002B5F79">
        <w:t>korun českých</w:t>
      </w:r>
      <w:r w:rsidR="005F550E">
        <w:t xml:space="preserve">) </w:t>
      </w:r>
      <w:r w:rsidRPr="006D0812">
        <w:t xml:space="preserve">bez DPH. Cena s DPH činí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  <w:r w:rsidR="006D0812" w:rsidRPr="00787FC1">
        <w:rPr>
          <w:rFonts w:cs="Arial"/>
          <w:szCs w:val="20"/>
        </w:rPr>
        <w:t>,</w:t>
      </w:r>
      <w:r w:rsidR="006D0812">
        <w:rPr>
          <w:rFonts w:cs="Arial"/>
          <w:b/>
          <w:szCs w:val="20"/>
        </w:rPr>
        <w:t xml:space="preserve">- </w:t>
      </w:r>
      <w:r w:rsidRPr="006D0812">
        <w:t>Kč.</w:t>
      </w:r>
    </w:p>
    <w:p w14:paraId="1F80C6D1" w14:textId="77777777" w:rsidR="00BA16BB" w:rsidRPr="006D0812" w:rsidRDefault="00EF1E86" w:rsidP="00A57352">
      <w:pPr>
        <w:pStyle w:val="ListNumber-ContractCzechRadio"/>
        <w:jc w:val="both"/>
      </w:pPr>
      <w:r w:rsidRPr="006D0812">
        <w:t>Celková cena dle předchozího odstavce je konečná a zahrnuje veškeré náklady prodávajícího související s odevzdáním zboží dle této smlouvy (např. doprava zboží do místa odevzdání, zabalení zboží).</w:t>
      </w:r>
    </w:p>
    <w:p w14:paraId="1F80C6D2" w14:textId="77777777" w:rsidR="00BA16BB" w:rsidRPr="006D0812" w:rsidRDefault="00EF1E86" w:rsidP="00A57352">
      <w:pPr>
        <w:pStyle w:val="ListNumber-ContractCzechRadio"/>
        <w:jc w:val="both"/>
      </w:pPr>
      <w:r w:rsidRPr="006D0812">
        <w:t>Úhrada ceny bude provedena po odevzdání zboží na základě řádného daňového dokladu (faktury)</w:t>
      </w:r>
      <w:r w:rsidR="00F62186" w:rsidRPr="006D0812">
        <w:t>.</w:t>
      </w:r>
      <w:r w:rsidRPr="006D0812">
        <w:t xml:space="preserve"> Prodávající má právo na zaplacení kupní ceny </w:t>
      </w:r>
      <w:r w:rsidR="00891DFD" w:rsidRPr="006D0812">
        <w:t xml:space="preserve">okamžikem řádného splnění svého závazku, tedy okamžikem odevzdání veškerého zboží kupujícímu dle této smlouvy. </w:t>
      </w:r>
    </w:p>
    <w:p w14:paraId="1F80C6D3" w14:textId="77777777" w:rsidR="005D4C3A" w:rsidRPr="006D0812" w:rsidRDefault="005D4C3A" w:rsidP="00A57352">
      <w:pPr>
        <w:pStyle w:val="ListNumber-ContractCzechRadio"/>
        <w:jc w:val="both"/>
      </w:pPr>
      <w:r w:rsidRPr="006D0812">
        <w:t>Splatnost faktury činí 24 dnů od jejího doručení kupujícímu. Faktura musí mít veškeré náležitosti dle platných právních předpisů</w:t>
      </w:r>
      <w:r w:rsidR="00F62186" w:rsidRPr="006D0812">
        <w:t xml:space="preserve"> a její součástí musí být kopie protokolu o </w:t>
      </w:r>
      <w:r w:rsidR="009C5B0E" w:rsidRPr="006D0812">
        <w:t>odevzdání</w:t>
      </w:r>
      <w:r w:rsidR="00606C9E" w:rsidRPr="006D0812">
        <w:t xml:space="preserve"> podepsaná oběma smluvními stranami</w:t>
      </w:r>
      <w:r w:rsidR="00F62186" w:rsidRPr="006D0812">
        <w:t>.</w:t>
      </w:r>
      <w:r w:rsidRPr="006D0812">
        <w:t xml:space="preserve"> V případě, že faktura neobsahuje tyto náležitosti nebo obsahuje nesprávné údaje, je kupující oprávněn fakturu vrátit prodávajícímu a ten je povinen vystavit fakturu novou nebo ji opravit. Po tuto dobu lhůta splatnosti neběží a začíná plynout až okamžikem doručení nové nebo opravené faktury.</w:t>
      </w:r>
    </w:p>
    <w:p w14:paraId="1F80C6D4" w14:textId="77777777" w:rsidR="005D4C3A" w:rsidRPr="006D0812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 xml:space="preserve">(ZoDPH)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1F80C6D5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1F80C6D6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ke zboží</w:t>
      </w:r>
      <w:r w:rsidRPr="006D0812">
        <w:t xml:space="preserve"> </w:t>
      </w:r>
      <w:r w:rsidR="00507768" w:rsidRPr="006D0812">
        <w:t>dochází</w:t>
      </w:r>
      <w:r w:rsidRPr="006D0812">
        <w:t xml:space="preserve"> z prodávajícího na kupu</w:t>
      </w:r>
      <w:r w:rsidR="00F62186" w:rsidRPr="006D0812">
        <w:t xml:space="preserve">jícího okamžikem </w:t>
      </w:r>
      <w:r w:rsidR="008755CA" w:rsidRPr="006D0812">
        <w:t xml:space="preserve">jeho </w:t>
      </w:r>
      <w:r w:rsidR="00F62186" w:rsidRPr="006D0812">
        <w:t xml:space="preserve">odevzdání kupujícímu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1F80C6D7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zboží </w:t>
      </w:r>
      <w:r w:rsidRPr="006D0812">
        <w:t>je</w:t>
      </w:r>
      <w:r w:rsidR="008D4999" w:rsidRPr="006D0812">
        <w:t xml:space="preserve"> současné splnění následujících podmínek: </w:t>
      </w:r>
    </w:p>
    <w:p w14:paraId="1F80C6D8" w14:textId="77777777" w:rsidR="00F62186" w:rsidRPr="006D0812" w:rsidRDefault="008D4999" w:rsidP="00A57352">
      <w:pPr>
        <w:pStyle w:val="ListLetter-ContractCzechRadio"/>
      </w:pPr>
      <w:r w:rsidRPr="006D0812">
        <w:t>umožnění kupujícímu nakládat se zbožím v </w:t>
      </w:r>
      <w:r w:rsidR="00F94597" w:rsidRPr="006D0812">
        <w:t>místě plnění podle této smlouvy;</w:t>
      </w:r>
    </w:p>
    <w:p w14:paraId="1F80C6D9" w14:textId="77777777" w:rsidR="00F62186" w:rsidRPr="006D0812" w:rsidRDefault="008D4999" w:rsidP="00A57352">
      <w:pPr>
        <w:pStyle w:val="ListLetter-ContractCzechRadio"/>
      </w:pPr>
      <w:r w:rsidRPr="006D0812">
        <w:t>jeho faktické</w:t>
      </w:r>
      <w:r w:rsidR="00606C9E" w:rsidRPr="006D0812">
        <w:t xml:space="preserve"> </w:t>
      </w:r>
      <w:r w:rsidRPr="006D0812">
        <w:t>předání kupujícímu</w:t>
      </w:r>
      <w:r w:rsidR="00546A76">
        <w:t xml:space="preserve"> (vč. kompletní dokumentace)</w:t>
      </w:r>
      <w:r w:rsidR="00546A76" w:rsidRPr="006D0812">
        <w:t>;</w:t>
      </w:r>
    </w:p>
    <w:p w14:paraId="1F80C6DA" w14:textId="2C7DD41D" w:rsidR="008D4999" w:rsidRPr="006D0812" w:rsidRDefault="008D4999" w:rsidP="00A57352">
      <w:pPr>
        <w:pStyle w:val="ListLetter-ContractCzechRadio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966009">
        <w:t xml:space="preserve"> obou smluvních stran.</w:t>
      </w:r>
    </w:p>
    <w:p w14:paraId="1F80C6DB" w14:textId="0C59B302" w:rsidR="008D4999" w:rsidRPr="006D0812" w:rsidRDefault="008D4999">
      <w:pPr>
        <w:pStyle w:val="ListNumber-ContractCzechRadio"/>
      </w:pPr>
      <w:r w:rsidRPr="006D0812">
        <w:t>Smluvní strany se dále dohodly na tom, že nebezpečí škody na zboží přechází na kupujícího současně s nabytím vlastnického práva ke zboží dle předchozího</w:t>
      </w:r>
      <w:r w:rsidR="00174F0A">
        <w:t xml:space="preserve"> odstavce tohoto</w:t>
      </w:r>
      <w:r w:rsidRPr="006D0812">
        <w:t xml:space="preserve"> článku</w:t>
      </w:r>
      <w:r w:rsidR="00174F0A">
        <w:t xml:space="preserve"> smlouvy</w:t>
      </w:r>
      <w:r w:rsidRPr="006D0812">
        <w:t>.</w:t>
      </w:r>
    </w:p>
    <w:p w14:paraId="1F80C6DC" w14:textId="77777777" w:rsidR="00A11BC0" w:rsidRPr="006D0812" w:rsidRDefault="00DD42A0" w:rsidP="00A11BC0">
      <w:pPr>
        <w:pStyle w:val="Heading-Number-ContractCzechRadio"/>
      </w:pPr>
      <w:r w:rsidRPr="006D0812">
        <w:t>Odevzdání</w:t>
      </w:r>
      <w:r w:rsidR="00A11BC0" w:rsidRPr="006D0812">
        <w:t xml:space="preserve"> a převzetí zboží</w:t>
      </w:r>
    </w:p>
    <w:p w14:paraId="1F80C6DD" w14:textId="77777777" w:rsidR="00A11BC0" w:rsidRPr="006D0812" w:rsidRDefault="00AB1E80" w:rsidP="0023258C">
      <w:pPr>
        <w:pStyle w:val="ListNumber-ContractCzechRadio"/>
        <w:jc w:val="both"/>
      </w:pPr>
      <w:r w:rsidRPr="006D0812">
        <w:t xml:space="preserve">Smluvní strany potvrdí odevzdání zboží </w:t>
      </w:r>
      <w:r w:rsidR="00DD42A0" w:rsidRPr="006D0812">
        <w:t xml:space="preserve">v ujednaném množství, jakosti a provedení </w:t>
      </w:r>
      <w:r w:rsidRPr="006D0812">
        <w:t>podpisem protokolu</w:t>
      </w:r>
      <w:r w:rsidR="00F62186" w:rsidRPr="006D0812">
        <w:t xml:space="preserve"> o </w:t>
      </w:r>
      <w:r w:rsidR="009C5B0E" w:rsidRPr="006D0812">
        <w:t>odevzdání</w:t>
      </w:r>
      <w:r w:rsidR="00F62186" w:rsidRPr="006D0812">
        <w:t>, který tvoří nedílnou součást této smlouvy jako příloha a jenž musí být součástí faktury</w:t>
      </w:r>
      <w:r w:rsidR="009C5B0E" w:rsidRPr="006D0812">
        <w:t xml:space="preserve"> (dále v textu také jen jako „protokol o odevzdání“)</w:t>
      </w:r>
      <w:r w:rsidRPr="006D0812">
        <w:t xml:space="preserve">. Kupující je oprávněn odmítnout převzetí zboží (či jednotlivého kusu), které není v souladu s touto smlouvou. V takovém případě smluvní strany sepíší protokol o </w:t>
      </w:r>
      <w:r w:rsidR="009C5B0E" w:rsidRPr="006D0812">
        <w:t>odevzdání</w:t>
      </w:r>
      <w:r w:rsidRPr="006D0812">
        <w:t xml:space="preserve"> v rozsahu, v jakém došlo ke skutečnému převzetí zboží kupujícím, a ohledně vadného zboží uvedou do protokolu skutečnosti, které bránily převzetí, počet vadných kusů a další důležité okolnosti. Prodávající splnil řádně </w:t>
      </w:r>
      <w:r w:rsidR="00092B9A" w:rsidRPr="006D0812">
        <w:t>svou povinnost</w:t>
      </w:r>
      <w:r w:rsidRPr="006D0812">
        <w:t xml:space="preserve"> z této smlouvy až okamžikem </w:t>
      </w:r>
      <w:r w:rsidR="008C7E8B" w:rsidRPr="006D0812">
        <w:t>odevzdání</w:t>
      </w:r>
      <w:r w:rsidRPr="006D0812">
        <w:t xml:space="preserve"> veškerého zboží</w:t>
      </w:r>
      <w:r w:rsidR="00274011" w:rsidRPr="006D0812">
        <w:t xml:space="preserve"> (tj. v množství, jakosti a provedení)</w:t>
      </w:r>
      <w:r w:rsidRPr="006D0812">
        <w:t xml:space="preserve"> dle této smlouvy.</w:t>
      </w:r>
    </w:p>
    <w:p w14:paraId="1F80C6DE" w14:textId="77777777" w:rsidR="00A11BC0" w:rsidRPr="006D0812" w:rsidRDefault="00A11BC0" w:rsidP="00A11BC0">
      <w:pPr>
        <w:pStyle w:val="Heading-Number-ContractCzechRadio"/>
      </w:pPr>
      <w:r w:rsidRPr="006D0812">
        <w:t>Jakost zboží a záruka</w:t>
      </w:r>
    </w:p>
    <w:p w14:paraId="1F80C6DF" w14:textId="77777777" w:rsidR="00A11BC0" w:rsidRPr="006D0812" w:rsidRDefault="00540F2C" w:rsidP="00A57352">
      <w:pPr>
        <w:pStyle w:val="ListNumber-ContractCzechRadio"/>
        <w:jc w:val="both"/>
      </w:pPr>
      <w:r w:rsidRPr="006D0812">
        <w:t>Prodávající prohlašuje, že odevzdané zboží je nové, nepoužívané, bez faktických a právních vad a odpovídá této smlouvě a platným právním předpisům.</w:t>
      </w:r>
    </w:p>
    <w:p w14:paraId="1F80C6E0" w14:textId="1C99EDF4" w:rsidR="00540F2C" w:rsidRPr="006D0812" w:rsidRDefault="00540F2C" w:rsidP="00A57352">
      <w:pPr>
        <w:pStyle w:val="ListNumber-ContractCzechRadio"/>
        <w:jc w:val="both"/>
      </w:pPr>
      <w:r w:rsidRPr="006D0812">
        <w:t xml:space="preserve">Prodávající poskytuje na zboží záruku za jakost v délce </w:t>
      </w:r>
      <w:r w:rsidR="00C9493F" w:rsidRPr="006D0812">
        <w:t>24 měsíců</w:t>
      </w:r>
      <w:r w:rsidRPr="006D0812">
        <w:t>. Záru</w:t>
      </w:r>
      <w:r w:rsidR="00F62186" w:rsidRPr="006D0812">
        <w:t>ční doba</w:t>
      </w:r>
      <w:r w:rsidRPr="006D0812">
        <w:t xml:space="preserve"> počíná běžet okamžikem </w:t>
      </w:r>
      <w:r w:rsidR="00AD3095" w:rsidRPr="006D0812">
        <w:t>odevzdáním</w:t>
      </w:r>
      <w:r w:rsidRPr="006D0812">
        <w:t xml:space="preserve"> zboží kupujícím</w:t>
      </w:r>
      <w:r w:rsidR="00AD3095" w:rsidRPr="006D0812">
        <w:t>u</w:t>
      </w:r>
      <w:r w:rsidRPr="006D0812">
        <w:t>. Zárukou za jakost</w:t>
      </w:r>
      <w:r w:rsidR="00AD3095" w:rsidRPr="006D0812">
        <w:t xml:space="preserve"> se</w:t>
      </w:r>
      <w:r w:rsidRPr="006D0812">
        <w:t xml:space="preserve"> prodávající </w:t>
      </w:r>
      <w:r w:rsidR="00AD3095" w:rsidRPr="006D0812">
        <w:t>zavazuje</w:t>
      </w:r>
      <w:r w:rsidRPr="006D0812">
        <w:t>, že zboží bude po dobu odpovídající záruce způsobilé ke svému</w:t>
      </w:r>
      <w:r w:rsidR="00AD3095" w:rsidRPr="006D0812">
        <w:t xml:space="preserve"> obvyklému účelu</w:t>
      </w:r>
      <w:r w:rsidRPr="006D0812">
        <w:t>, jeho kvalita bude odpovídat této smlouvě a zachová si vlastnosti touto smlouvou vymezené</w:t>
      </w:r>
      <w:r w:rsidR="00966009">
        <w:t>,</w:t>
      </w:r>
      <w:r w:rsidRPr="006D0812">
        <w:t xml:space="preserve"> popř. obvyklé.</w:t>
      </w:r>
    </w:p>
    <w:p w14:paraId="1F80C6E1" w14:textId="120F03F1" w:rsidR="00AD3095" w:rsidRPr="006D0812" w:rsidRDefault="00AD3095" w:rsidP="00A57352">
      <w:pPr>
        <w:pStyle w:val="ListNumber-ContractCzechRadio"/>
        <w:jc w:val="both"/>
      </w:pPr>
      <w:r w:rsidRPr="006D0812">
        <w:t>Prodávající je povinen po dobu záruční doby bezplatně odstranit vadu</w:t>
      </w:r>
      <w:r w:rsidR="005264A9" w:rsidRPr="006D0812">
        <w:t xml:space="preserve"> dodáním nového zboží </w:t>
      </w:r>
      <w:r w:rsidRPr="006D0812">
        <w:t xml:space="preserve">nebo </w:t>
      </w:r>
      <w:r w:rsidR="005264A9" w:rsidRPr="006D0812">
        <w:t xml:space="preserve">vadu </w:t>
      </w:r>
      <w:r w:rsidRPr="006D0812">
        <w:t xml:space="preserve">zboží </w:t>
      </w:r>
      <w:r w:rsidR="005264A9" w:rsidRPr="006D0812">
        <w:t xml:space="preserve">bezplatně odstranit její opravou </w:t>
      </w:r>
      <w:r w:rsidRPr="006D0812">
        <w:t>dle povahy vady, která se na zboží objeví, a to nejpozději do deseti dní od jejího nahlášení kupujícím. V případě, že bude prodávající v prodlení s výměnou zboží za nové</w:t>
      </w:r>
      <w:r w:rsidR="005264A9" w:rsidRPr="006D0812">
        <w:t xml:space="preserve"> nebo dodáním chybějícího zboží nebo s</w:t>
      </w:r>
      <w:r w:rsidRPr="006D0812">
        <w:t xml:space="preserve"> </w:t>
      </w:r>
      <w:r w:rsidR="005264A9" w:rsidRPr="006D0812">
        <w:t xml:space="preserve">odstraněním vady její opravou </w:t>
      </w:r>
      <w:r w:rsidRPr="006D0812">
        <w:t xml:space="preserve">je kupující oprávněn vadu odstranit sám na náklady prodávajícího nebo odstoupit od smlouvy v odpovídajícím rozsahu.  </w:t>
      </w:r>
    </w:p>
    <w:p w14:paraId="1F80C6E2" w14:textId="77777777" w:rsidR="00AD3095" w:rsidRPr="006D0812" w:rsidRDefault="005264A9" w:rsidP="00A57352">
      <w:pPr>
        <w:pStyle w:val="ListNumber-ContractCzechRadio"/>
        <w:jc w:val="both"/>
      </w:pPr>
      <w:r w:rsidRPr="006D0812">
        <w:t xml:space="preserve">Výše uvedená ustanovení této smlouvy se přiměřeně použijí i na vady dokladů, nutných pro užívání zboží. </w:t>
      </w:r>
    </w:p>
    <w:p w14:paraId="1F80C6E3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1F80C6E4" w14:textId="77777777" w:rsidR="008D1F83" w:rsidRPr="006D0812" w:rsidRDefault="008D1F83" w:rsidP="0023258C">
      <w:pPr>
        <w:pStyle w:val="ListNumber-ContractCzechRadio"/>
        <w:jc w:val="both"/>
      </w:pPr>
      <w:r w:rsidRPr="006D0812">
        <w:t xml:space="preserve">Tato smlouva může být změněna pouze písemným oboustranně potvrzeným ujednáním nazvaným „Dodatek ke smlouvě“. Dodatky ke smlouvě musí být číslovány vzestupně počínaje číslem 1 a podepsány oprávněnými osobami obou smluvních stran. </w:t>
      </w:r>
    </w:p>
    <w:p w14:paraId="1F80C6E5" w14:textId="77777777" w:rsidR="008D1F83" w:rsidRPr="006D0812" w:rsidRDefault="008D1F83" w:rsidP="0023258C">
      <w:pPr>
        <w:pStyle w:val="ListNumber-ContractCzechRadio"/>
        <w:jc w:val="both"/>
      </w:pPr>
      <w:r w:rsidRPr="006D0812">
        <w:lastRenderedPageBreak/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1F80C72D" wp14:editId="1F80C7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80C749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80C72D" id="Textové pole 8" o:spid="_x0000_s1030" type="#_x0000_t202" style="position:absolute;left:0;text-align:left;margin-left:0;margin-top:0;width:2in;height:2in;z-index:2516792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80C749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1F80C6E6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1F80C6E7" w14:textId="77777777" w:rsidR="001C316E" w:rsidRPr="00787FC1" w:rsidRDefault="001C316E" w:rsidP="0023258C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 odevzdáním zboží, zavazuje se prodávající zaplatit kupujícímu smluvní pokutu ve výši 0,1% z celkové kupní ceny bez DPH za každý den prodlení. Smluvní pokutou není dotčen nárok kupujícího na náhradu případné škody.</w:t>
      </w:r>
    </w:p>
    <w:p w14:paraId="603815BC" w14:textId="3E3BA032" w:rsidR="00966009" w:rsidRPr="00966009" w:rsidRDefault="00966009">
      <w:pPr>
        <w:pStyle w:val="ListNumber-ContractCzechRadio"/>
        <w:jc w:val="both"/>
        <w:rPr>
          <w:b/>
          <w:szCs w:val="24"/>
        </w:rPr>
      </w:pPr>
      <w:r w:rsidRPr="006D0812">
        <w:t>Bude-li prodávající v prodlení s</w:t>
      </w:r>
      <w:r>
        <w:t> vyřízením reklamace</w:t>
      </w:r>
      <w:r w:rsidR="00174F0A">
        <w:t xml:space="preserve"> zboží</w:t>
      </w:r>
      <w:r w:rsidRPr="006D0812">
        <w:t>, zavazuje se prodávající zaplatit kupujícímu smluvní pokutu ve výši 0,1% z celkové kupní ceny bez DPH za každý den prodlení. Smluvní pokutou není dotčen nárok kupujícího na náhradu případné škody.</w:t>
      </w:r>
    </w:p>
    <w:p w14:paraId="1F80C6E8" w14:textId="77777777" w:rsidR="00546A76" w:rsidRPr="00CF2EDD" w:rsidRDefault="00546A76" w:rsidP="00546A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kupující</w:t>
      </w:r>
      <w:r w:rsidRPr="00565B8F">
        <w:t xml:space="preserve"> v prodlení s</w:t>
      </w:r>
      <w:r>
        <w:t>e zaplacením kupní ceny</w:t>
      </w:r>
      <w:r w:rsidRPr="00565B8F">
        <w:t xml:space="preserve">, zavazuje se </w:t>
      </w:r>
      <w:r>
        <w:t>kupující</w:t>
      </w:r>
      <w:r w:rsidRPr="00565B8F">
        <w:t xml:space="preserve"> zaplatit </w:t>
      </w:r>
      <w:r>
        <w:t>prodávajícímu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1F80C6E9" w14:textId="77777777" w:rsidR="001C316E" w:rsidRPr="006D0812" w:rsidRDefault="001C316E" w:rsidP="001C316E">
      <w:pPr>
        <w:pStyle w:val="ListNumber-ContractCzechRadio"/>
        <w:rPr>
          <w:b/>
        </w:rPr>
      </w:pPr>
      <w:r w:rsidRPr="006D0812">
        <w:t xml:space="preserve">Kupující je oprávněn od této smlouvy odstoupit: </w:t>
      </w:r>
    </w:p>
    <w:p w14:paraId="1F80C6EA" w14:textId="7BA04EDE" w:rsidR="001C316E" w:rsidRPr="006D0812" w:rsidRDefault="001C316E" w:rsidP="00787FC1">
      <w:pPr>
        <w:pStyle w:val="ListLetter-ContractCzechRadio"/>
        <w:jc w:val="both"/>
        <w:rPr>
          <w:b/>
        </w:rPr>
      </w:pPr>
      <w:r w:rsidRPr="006D0812">
        <w:t xml:space="preserve">v případě prodlení prodávajícího s odevzdáním zboží nebo jeho části o více jak </w:t>
      </w:r>
      <w:r w:rsidR="00966009">
        <w:t>15</w:t>
      </w:r>
      <w:r w:rsidR="00966009" w:rsidRPr="006D0812">
        <w:t xml:space="preserve"> </w:t>
      </w:r>
      <w:r w:rsidRPr="006D0812">
        <w:t>dní</w:t>
      </w:r>
      <w:r w:rsidR="00FB6736">
        <w:t>;</w:t>
      </w:r>
      <w:r w:rsidRPr="006D0812">
        <w:t xml:space="preserve"> </w:t>
      </w:r>
    </w:p>
    <w:p w14:paraId="1F80C6EB" w14:textId="13815F07" w:rsidR="00043DF0" w:rsidRPr="006D0812" w:rsidRDefault="00043DF0" w:rsidP="00787FC1">
      <w:pPr>
        <w:pStyle w:val="ListLetter-ContractCzechRadio"/>
        <w:jc w:val="both"/>
        <w:rPr>
          <w:b/>
        </w:rPr>
      </w:pPr>
      <w:r w:rsidRPr="006D0812">
        <w:rPr>
          <w:rFonts w:eastAsia="Times New Roman" w:cs="Arial"/>
          <w:bCs/>
          <w:kern w:val="32"/>
          <w:szCs w:val="20"/>
        </w:rPr>
        <w:t xml:space="preserve">v případě prodlení s odstraněním vady o více jak </w:t>
      </w:r>
      <w:r w:rsidR="00966009">
        <w:rPr>
          <w:rFonts w:eastAsia="Times New Roman" w:cs="Arial"/>
          <w:bCs/>
          <w:kern w:val="32"/>
          <w:szCs w:val="20"/>
        </w:rPr>
        <w:t>15</w:t>
      </w:r>
      <w:r w:rsidR="00966009" w:rsidRPr="006D0812">
        <w:rPr>
          <w:rFonts w:eastAsia="Times New Roman" w:cs="Arial"/>
          <w:bCs/>
          <w:kern w:val="32"/>
          <w:szCs w:val="20"/>
        </w:rPr>
        <w:t xml:space="preserve"> </w:t>
      </w:r>
      <w:r w:rsidRPr="006D0812">
        <w:rPr>
          <w:rFonts w:eastAsia="Times New Roman" w:cs="Arial"/>
          <w:bCs/>
          <w:kern w:val="32"/>
          <w:szCs w:val="20"/>
        </w:rPr>
        <w:t xml:space="preserve">dní nebo v případě opakovaného (alespoň třikrát po dobu záruční </w:t>
      </w:r>
      <w:r w:rsidR="005E67B4" w:rsidRPr="006D0812">
        <w:rPr>
          <w:rFonts w:eastAsia="Times New Roman" w:cs="Arial"/>
          <w:bCs/>
          <w:kern w:val="32"/>
          <w:szCs w:val="20"/>
        </w:rPr>
        <w:t>doby</w:t>
      </w:r>
      <w:r w:rsidRPr="006D0812">
        <w:rPr>
          <w:rFonts w:eastAsia="Times New Roman" w:cs="Arial"/>
          <w:bCs/>
          <w:kern w:val="32"/>
          <w:szCs w:val="20"/>
        </w:rPr>
        <w:t>) prodlení s od</w:t>
      </w:r>
      <w:r w:rsidR="00FB6736">
        <w:rPr>
          <w:rFonts w:eastAsia="Times New Roman" w:cs="Arial"/>
          <w:bCs/>
          <w:kern w:val="32"/>
          <w:szCs w:val="20"/>
        </w:rPr>
        <w:t xml:space="preserve">straněním vady o více jak </w:t>
      </w:r>
      <w:r w:rsidR="002B5F79">
        <w:rPr>
          <w:rFonts w:eastAsia="Times New Roman" w:cs="Arial"/>
          <w:bCs/>
          <w:kern w:val="32"/>
          <w:szCs w:val="20"/>
        </w:rPr>
        <w:t>1</w:t>
      </w:r>
      <w:r w:rsidR="00966009">
        <w:rPr>
          <w:rFonts w:eastAsia="Times New Roman" w:cs="Arial"/>
          <w:bCs/>
          <w:kern w:val="32"/>
          <w:szCs w:val="20"/>
        </w:rPr>
        <w:t>0</w:t>
      </w:r>
      <w:r w:rsidR="00FB6736">
        <w:rPr>
          <w:rFonts w:eastAsia="Times New Roman" w:cs="Arial"/>
          <w:bCs/>
          <w:kern w:val="32"/>
          <w:szCs w:val="20"/>
        </w:rPr>
        <w:t xml:space="preserve"> dní;</w:t>
      </w:r>
    </w:p>
    <w:p w14:paraId="1F80C6EC" w14:textId="77777777" w:rsidR="00A11BC0" w:rsidRPr="006D0812" w:rsidRDefault="001C316E" w:rsidP="00787FC1">
      <w:pPr>
        <w:pStyle w:val="ListLetter-ContractCzechRadio"/>
        <w:jc w:val="both"/>
        <w:rPr>
          <w:b/>
        </w:rPr>
      </w:pPr>
      <w:r w:rsidRPr="006D0812">
        <w:t xml:space="preserve">je-li to stanoveno touto smlouvou. </w:t>
      </w:r>
    </w:p>
    <w:p w14:paraId="1F80C6ED" w14:textId="77777777" w:rsidR="00043DF0" w:rsidRPr="006D0812" w:rsidRDefault="00043DF0" w:rsidP="00787FC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>Odstoupení musí být učiněno písemně. Účinky odstoupení nastávají následující den po doručení odstoupení.</w:t>
      </w:r>
    </w:p>
    <w:p w14:paraId="1F80C6EE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1F80C6EF" w14:textId="6527499C" w:rsidR="00F36299" w:rsidRPr="006D0812" w:rsidRDefault="00F36299" w:rsidP="00010ADE">
      <w:pPr>
        <w:pStyle w:val="ListNumber-ContractCzechRadio"/>
        <w:jc w:val="both"/>
      </w:pPr>
      <w:r w:rsidRPr="006D0812">
        <w:t>Tato smlouva nabývá platnosti dnem jejího podpisu oběma smluvními stranami</w:t>
      </w:r>
      <w:r w:rsidR="00966009" w:rsidRPr="00966009">
        <w:t xml:space="preserve"> </w:t>
      </w:r>
      <w:r w:rsidR="00966009" w:rsidRPr="006D0812">
        <w:t>a účinnosti</w:t>
      </w:r>
      <w:r w:rsidR="00966009">
        <w:t xml:space="preserve"> dnem jejího uveřejnění v registru smluv v souladu se zákonem č. 340/2015 Sb., </w:t>
      </w:r>
      <w:r w:rsidR="00966009" w:rsidRPr="00E13640">
        <w:t>o zvláštních podmínkách účinnosti některých smluv, uveřejňování těchto smluv a o registru smluv (zákon o registru smluv)</w:t>
      </w:r>
      <w:r w:rsidR="00966009">
        <w:t>, v platném znění. Smlouvu v registru smluv uveřejní kupující, a to včetně všech jejích případných změn</w:t>
      </w:r>
      <w:r w:rsidRPr="006D0812">
        <w:t>.</w:t>
      </w:r>
    </w:p>
    <w:p w14:paraId="1F80C6F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1F80C6F1" w14:textId="77777777" w:rsidR="00F36299" w:rsidRPr="006D0812" w:rsidRDefault="00F36299" w:rsidP="00F36299">
      <w:pPr>
        <w:pStyle w:val="ListNumber-ContractCzechRadio"/>
      </w:pPr>
      <w:r w:rsidRPr="006D0812">
        <w:t>Tato smlouva je vyhotovena ve třech stejnopisech s platností originálu, z nichž kupující obdrží dva a prodávající jeden.</w:t>
      </w:r>
    </w:p>
    <w:p w14:paraId="1F80C6F2" w14:textId="4974BDA3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966009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966009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>podle sídla kupujícího.</w:t>
      </w:r>
    </w:p>
    <w:p w14:paraId="1F80C6F3" w14:textId="6DDD50D7" w:rsidR="00A820DE" w:rsidRDefault="00A820DE" w:rsidP="00A820DE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>plnění z této smlouvy</w:t>
      </w:r>
      <w:r w:rsidRPr="002932DA">
        <w:t xml:space="preserve"> podstatně ztěžuje, </w:t>
      </w:r>
      <w:r>
        <w:t>není kterákoli smluvní strana oprávněna požádat soud, aby podle svého uvážení rozhodl o spravedlivé</w:t>
      </w:r>
      <w:r w:rsidRPr="002932DA">
        <w:t xml:space="preserve"> </w:t>
      </w:r>
      <w:r>
        <w:t>úpravě</w:t>
      </w:r>
      <w:r w:rsidRPr="002932DA">
        <w:t xml:space="preserve"> ceny</w:t>
      </w:r>
      <w:r>
        <w:t xml:space="preserve"> za plnění dle této smlouvy</w:t>
      </w:r>
      <w:r w:rsidRPr="002932DA">
        <w:t xml:space="preserve">, anebo o zrušení smlouvy a o tom, jak se strany vypořádají. </w:t>
      </w:r>
      <w:r>
        <w:t xml:space="preserve">Tímto smluvní strany přebírají ve smyslu ustanovení § 1765 a násl. </w:t>
      </w:r>
      <w:r w:rsidR="00966009">
        <w:t xml:space="preserve">OZ </w:t>
      </w:r>
      <w:r w:rsidRPr="002932DA">
        <w:t>nebezpečí změny okolností</w:t>
      </w:r>
      <w:r>
        <w:t>.</w:t>
      </w:r>
    </w:p>
    <w:p w14:paraId="1F80C6F4" w14:textId="29CA2630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670762" w:rsidRPr="006D0812">
        <w:lastRenderedPageBreak/>
        <w:t>Prodávající</w:t>
      </w:r>
      <w:r w:rsidRPr="006D0812">
        <w:t xml:space="preserve"> tímto bere na vědomí, že v důsledku specifického organizačního uspořádání kupujícího smluvní strany vylučují pravidla dle ustanovení § 1728 a 17</w:t>
      </w:r>
      <w:r w:rsidR="0001088A">
        <w:t>29</w:t>
      </w:r>
      <w:r w:rsidRPr="006D0812">
        <w:t xml:space="preserve"> OZ o předsmluvní odpovědnosti a prodávající nemá právo ve smyslu § 2910 </w:t>
      </w:r>
      <w:r w:rsidR="00966009">
        <w:t xml:space="preserve">OZ </w:t>
      </w:r>
      <w:r w:rsidRPr="006D0812">
        <w:t>po kupujícím požadovat při neuzavření smlouvy náhradu škody.</w:t>
      </w:r>
    </w:p>
    <w:p w14:paraId="1F80C6F6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1F80C6F7" w14:textId="77777777" w:rsidR="005E67B4" w:rsidRPr="006D0812" w:rsidRDefault="0006458B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Příloha: </w:t>
      </w:r>
      <w:r w:rsidR="005E67B4" w:rsidRPr="006D0812">
        <w:t>Protokol o odevzdání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1F80C6FA" w14:textId="77777777" w:rsidTr="0006458B">
        <w:tc>
          <w:tcPr>
            <w:tcW w:w="4366" w:type="dxa"/>
          </w:tcPr>
          <w:p w14:paraId="1F80C6F8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1F80C6F9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Město dne DD. MM. RRRR</w:t>
            </w:r>
          </w:p>
        </w:tc>
      </w:tr>
      <w:tr w:rsidR="00BA16BB" w:rsidRPr="006D0812" w14:paraId="1F80C6FD" w14:textId="77777777" w:rsidTr="0006458B">
        <w:tc>
          <w:tcPr>
            <w:tcW w:w="4366" w:type="dxa"/>
          </w:tcPr>
          <w:p w14:paraId="1F80C6FB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kupujícího</w:t>
            </w:r>
          </w:p>
        </w:tc>
        <w:tc>
          <w:tcPr>
            <w:tcW w:w="4366" w:type="dxa"/>
          </w:tcPr>
          <w:p w14:paraId="1F80C6FC" w14:textId="77777777" w:rsidR="00BA16BB" w:rsidRPr="006D0812" w:rsidRDefault="00BA16BB" w:rsidP="0006458B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F36299" w:rsidRPr="006D0812">
              <w:rPr>
                <w:rStyle w:val="Siln"/>
              </w:rPr>
              <w:t>prodávajícího</w:t>
            </w:r>
          </w:p>
        </w:tc>
      </w:tr>
    </w:tbl>
    <w:p w14:paraId="1F80C6FE" w14:textId="77777777" w:rsidR="00F6014B" w:rsidRPr="006D0812" w:rsidRDefault="00F6014B" w:rsidP="00881C56"/>
    <w:p w14:paraId="1F80C6FF" w14:textId="77777777" w:rsidR="003A1E25" w:rsidRDefault="003A1E25" w:rsidP="0023258C">
      <w:pPr>
        <w:pStyle w:val="SubjectName-ContractCzechRadio"/>
        <w:jc w:val="center"/>
      </w:pPr>
    </w:p>
    <w:p w14:paraId="1F80C700" w14:textId="22605801" w:rsidR="00966009" w:rsidRDefault="0096600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F80C701" w14:textId="05313CA3" w:rsidR="00546A76" w:rsidRPr="00787FC1" w:rsidRDefault="00546A76" w:rsidP="0006458B">
      <w:pPr>
        <w:pStyle w:val="SubjectName-ContractCzechRadio"/>
        <w:jc w:val="center"/>
        <w:rPr>
          <w:sz w:val="18"/>
          <w:szCs w:val="18"/>
        </w:rPr>
      </w:pPr>
    </w:p>
    <w:p w14:paraId="1F80C702" w14:textId="77777777" w:rsidR="0006458B" w:rsidRPr="006D0812" w:rsidRDefault="0006458B" w:rsidP="0006458B">
      <w:pPr>
        <w:pStyle w:val="SubjectName-ContractCzechRadio"/>
        <w:jc w:val="center"/>
      </w:pPr>
      <w:r w:rsidRPr="006D0812">
        <w:t>PŘÍLOHA</w:t>
      </w:r>
      <w:r>
        <w:t xml:space="preserve"> </w:t>
      </w:r>
      <w:r w:rsidRPr="006D0812">
        <w:t xml:space="preserve">– PROTOKOL O </w:t>
      </w:r>
      <w:r>
        <w:t>ODEVZDÁNÍ</w:t>
      </w:r>
    </w:p>
    <w:p w14:paraId="1F80C703" w14:textId="77777777" w:rsidR="0006458B" w:rsidRPr="00787FC1" w:rsidRDefault="0006458B" w:rsidP="0006458B">
      <w:pPr>
        <w:pStyle w:val="SubjectSpecification-ContractCzechRadio"/>
        <w:rPr>
          <w:sz w:val="18"/>
          <w:szCs w:val="18"/>
        </w:rPr>
      </w:pPr>
    </w:p>
    <w:p w14:paraId="1F80C704" w14:textId="77777777" w:rsidR="0006458B" w:rsidRPr="006D0812" w:rsidRDefault="0006458B" w:rsidP="0006458B">
      <w:pPr>
        <w:pStyle w:val="SubjectName-ContractCzechRadio"/>
      </w:pPr>
      <w:r w:rsidRPr="006D0812">
        <w:t>Český rozhlas</w:t>
      </w:r>
    </w:p>
    <w:p w14:paraId="1F80C705" w14:textId="77777777" w:rsidR="0006458B" w:rsidRPr="006D0812" w:rsidRDefault="0006458B" w:rsidP="0006458B">
      <w:pPr>
        <w:pStyle w:val="SubjectSpecification-ContractCzechRadio"/>
      </w:pPr>
      <w:r w:rsidRPr="006D0812">
        <w:t>IČ 45245053, DIČ CZ45245053</w:t>
      </w:r>
    </w:p>
    <w:p w14:paraId="1F80C706" w14:textId="77777777" w:rsidR="0006458B" w:rsidRPr="00966009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2B5F79" w:rsidRPr="00787FC1">
        <w:rPr>
          <w:rFonts w:cs="Arial"/>
          <w:szCs w:val="20"/>
        </w:rPr>
        <w:t>Ondřej Kotrč</w:t>
      </w:r>
    </w:p>
    <w:p w14:paraId="1F80C707" w14:textId="77777777" w:rsidR="0006458B" w:rsidRPr="00966009" w:rsidRDefault="0006458B" w:rsidP="0006458B">
      <w:pPr>
        <w:pStyle w:val="SubjectSpecification-ContractCzechRadio"/>
      </w:pP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</w:r>
      <w:r w:rsidRPr="00966009">
        <w:tab/>
        <w:t xml:space="preserve">tel.: +420 </w:t>
      </w:r>
      <w:r w:rsidR="002B5F79" w:rsidRPr="00787FC1">
        <w:rPr>
          <w:rFonts w:cs="Arial"/>
          <w:szCs w:val="20"/>
        </w:rPr>
        <w:t>724007216</w:t>
      </w:r>
    </w:p>
    <w:p w14:paraId="1F80C708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="002B5F79">
        <w:t>ondrej.kotrc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1F80C709" w14:textId="2F3FDD1C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„přebírající“)</w:t>
      </w:r>
    </w:p>
    <w:p w14:paraId="1F80C70A" w14:textId="77777777" w:rsidR="0006458B" w:rsidRPr="00787FC1" w:rsidRDefault="0006458B" w:rsidP="0006458B">
      <w:pPr>
        <w:rPr>
          <w:sz w:val="18"/>
          <w:szCs w:val="18"/>
        </w:rPr>
      </w:pPr>
    </w:p>
    <w:p w14:paraId="1F80C70B" w14:textId="77777777" w:rsidR="0006458B" w:rsidRPr="006D0812" w:rsidRDefault="0006458B" w:rsidP="0006458B">
      <w:r w:rsidRPr="006D0812">
        <w:t>a</w:t>
      </w:r>
    </w:p>
    <w:p w14:paraId="1F80C70C" w14:textId="77777777" w:rsidR="0006458B" w:rsidRPr="00787FC1" w:rsidRDefault="0006458B" w:rsidP="0006458B">
      <w:pPr>
        <w:rPr>
          <w:sz w:val="18"/>
          <w:szCs w:val="18"/>
        </w:rPr>
      </w:pPr>
    </w:p>
    <w:p w14:paraId="1F80C70D" w14:textId="77777777" w:rsidR="0006458B" w:rsidRPr="006D0812" w:rsidRDefault="0006458B" w:rsidP="0006458B">
      <w:pPr>
        <w:pStyle w:val="SubjectName-ContractCzechRadio"/>
      </w:pPr>
      <w:r w:rsidRPr="006D0812">
        <w:t>Název</w:t>
      </w:r>
    </w:p>
    <w:p w14:paraId="1F80C70E" w14:textId="77777777" w:rsidR="0006458B" w:rsidRPr="006D0812" w:rsidRDefault="0006458B" w:rsidP="0006458B">
      <w:pPr>
        <w:pStyle w:val="SubjectSpecification-ContractCzechRadio"/>
      </w:pPr>
      <w:r w:rsidRPr="006D0812">
        <w:t>IČ [</w:t>
      </w:r>
      <w:r w:rsidRPr="003B20A3">
        <w:rPr>
          <w:b/>
          <w:highlight w:val="yellow"/>
        </w:rPr>
        <w:t>DOPLNIT</w:t>
      </w:r>
      <w:r w:rsidRPr="006D0812">
        <w:t>]</w:t>
      </w:r>
      <w:r>
        <w:t xml:space="preserve">, </w:t>
      </w:r>
      <w:r w:rsidRPr="006D0812">
        <w:t>DIČ CZ[</w:t>
      </w:r>
      <w:r w:rsidRPr="003B20A3">
        <w:rPr>
          <w:b/>
          <w:highlight w:val="yellow"/>
        </w:rPr>
        <w:t>DOPLNIT</w:t>
      </w:r>
      <w:r w:rsidRPr="006D0812">
        <w:t>]</w:t>
      </w:r>
    </w:p>
    <w:p w14:paraId="1F80C70F" w14:textId="77777777" w:rsidR="0006458B" w:rsidRPr="006D0812" w:rsidRDefault="0006458B" w:rsidP="0006458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0" w14:textId="77777777" w:rsidR="0006458B" w:rsidRPr="006D0812" w:rsidRDefault="0006458B" w:rsidP="0006458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1F80C711" w14:textId="7011C2B1" w:rsidR="00FB6736" w:rsidRDefault="0006458B" w:rsidP="0006458B">
      <w:pPr>
        <w:pStyle w:val="SubjectSpecification-ContractCzechRadio"/>
        <w:rPr>
          <w:rFonts w:cs="Arial"/>
          <w:b/>
          <w:szCs w:val="20"/>
        </w:rPr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="00966009" w:rsidRPr="00366797">
        <w:rPr>
          <w:rFonts w:cs="Arial"/>
          <w:b/>
          <w:szCs w:val="20"/>
        </w:rPr>
        <w:t>]</w:t>
      </w:r>
    </w:p>
    <w:p w14:paraId="1F80C712" w14:textId="4012432E" w:rsidR="0006458B" w:rsidRPr="006D0812" w:rsidRDefault="0006458B" w:rsidP="0006458B">
      <w:pPr>
        <w:pStyle w:val="SubjectSpecification-ContractCzechRadio"/>
        <w:rPr>
          <w:i/>
        </w:rPr>
      </w:pPr>
      <w:r w:rsidRPr="006D0812">
        <w:rPr>
          <w:i/>
        </w:rPr>
        <w:t>(dále jen jako „předávající“)</w:t>
      </w:r>
    </w:p>
    <w:p w14:paraId="1F80C71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1F80C714" w14:textId="77777777" w:rsidR="0079034E" w:rsidRPr="006D0812" w:rsidRDefault="00731E1C" w:rsidP="00787FC1">
      <w:pPr>
        <w:pStyle w:val="ListNumber-ContractCzechRadio"/>
        <w:jc w:val="both"/>
      </w:pPr>
      <w:r w:rsidRPr="006D0812">
        <w:t>Smluvní strany uvádí, že na základě kupní smlouvy ze dne [</w:t>
      </w:r>
      <w:r w:rsidRPr="0006458B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prodávající) přebírajícímu (jako kupujícímu) následující zboží:</w:t>
      </w:r>
      <w:r w:rsidR="0079034E" w:rsidRPr="006D0812">
        <w:t xml:space="preserve"> </w:t>
      </w:r>
    </w:p>
    <w:p w14:paraId="1F80C71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1F80C71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1F80C717" w14:textId="77777777" w:rsidR="00731E1C" w:rsidRPr="006D0812" w:rsidRDefault="00731E1C" w:rsidP="0023258C">
      <w:pPr>
        <w:pStyle w:val="Heading-Number-ContractCzechRadio"/>
      </w:pPr>
    </w:p>
    <w:p w14:paraId="1F80C718" w14:textId="77777777" w:rsidR="0079034E" w:rsidRPr="006D0812" w:rsidRDefault="0079034E" w:rsidP="00787FC1">
      <w:pPr>
        <w:pStyle w:val="ListNumber-ContractCzechRadio"/>
        <w:jc w:val="both"/>
      </w:pPr>
      <w:r w:rsidRPr="006D0812">
        <w:rPr>
          <w:b/>
          <w:u w:val="single"/>
        </w:rPr>
        <w:t xml:space="preserve">Přebírající po prohlídce zboží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zboží v ujednaném množství, jakosti a provedení</w:t>
      </w:r>
      <w:r w:rsidRPr="006D0812">
        <w:t xml:space="preserve">. </w:t>
      </w:r>
    </w:p>
    <w:p w14:paraId="1F80C719" w14:textId="77777777" w:rsidR="0079034E" w:rsidRPr="006D0812" w:rsidRDefault="0079034E" w:rsidP="00787FC1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Pr="006D0812">
        <w:rPr>
          <w:i/>
        </w:rPr>
        <w:t>zboží nebylo dodáno v ujednaném množství, jakosti a provedení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převzetí zboží (či </w:t>
      </w:r>
      <w:r w:rsidR="006E75D2" w:rsidRPr="006D0812">
        <w:rPr>
          <w:i/>
        </w:rPr>
        <w:t xml:space="preserve">jeho části nebo </w:t>
      </w:r>
      <w:r w:rsidRPr="006D0812">
        <w:rPr>
          <w:i/>
        </w:rPr>
        <w:t>jednotlivého kusu) strany níže uvedou skutečnosti, které bránily převzetí, počet vadných kusů</w:t>
      </w:r>
      <w:r w:rsidR="006E75D2" w:rsidRPr="006D0812">
        <w:rPr>
          <w:i/>
        </w:rPr>
        <w:t>, termín dodání bezvadného zboží</w:t>
      </w:r>
      <w:r w:rsidRPr="006D0812">
        <w:rPr>
          <w:i/>
        </w:rPr>
        <w:t xml:space="preserve"> a další důležité okolnosti:</w:t>
      </w:r>
    </w:p>
    <w:p w14:paraId="1F80C71A" w14:textId="77777777" w:rsidR="0079034E" w:rsidRPr="006D0812" w:rsidRDefault="0079034E" w:rsidP="00787FC1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B" w14:textId="77777777" w:rsidR="0079034E" w:rsidRPr="006D0812" w:rsidRDefault="0079034E" w:rsidP="00787FC1">
      <w:pPr>
        <w:pStyle w:val="Heading-Number-ContractCzechRadio"/>
        <w:numPr>
          <w:ilvl w:val="0"/>
          <w:numId w:val="0"/>
        </w:numPr>
        <w:jc w:val="both"/>
        <w:rPr>
          <w:b w:val="0"/>
          <w:i/>
        </w:rPr>
      </w:pP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1F80C71D" w14:textId="24C13022" w:rsidR="0079034E" w:rsidRPr="006D0812" w:rsidRDefault="0079034E" w:rsidP="00787FC1">
      <w:pPr>
        <w:pStyle w:val="ListNumber-ContractCzechRadio"/>
        <w:jc w:val="both"/>
      </w:pPr>
      <w:r w:rsidRPr="006D0812">
        <w:t>Tento protokol je vyhotoven ve dvou vyhotoveních</w:t>
      </w:r>
      <w:r w:rsidR="00966009">
        <w:t xml:space="preserve"> s platností originálu, z nichž každá smluvní strana obdrží po jednom vyhotovení</w:t>
      </w:r>
      <w:r w:rsidRPr="006D0812">
        <w:t>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1F80C720" w14:textId="77777777" w:rsidTr="00787FC1">
        <w:trPr>
          <w:trHeight w:val="595"/>
        </w:trPr>
        <w:tc>
          <w:tcPr>
            <w:tcW w:w="3974" w:type="dxa"/>
          </w:tcPr>
          <w:p w14:paraId="1F80C71E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1F80C71F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06458B" w:rsidRPr="006D0812">
              <w:t>[</w:t>
            </w:r>
            <w:r w:rsidR="0006458B" w:rsidRPr="0006458B">
              <w:rPr>
                <w:b/>
                <w:highlight w:val="yellow"/>
              </w:rPr>
              <w:t>DOPLNIT</w:t>
            </w:r>
            <w:r w:rsidR="0006458B" w:rsidRPr="006D0812">
              <w:t>]</w:t>
            </w:r>
            <w:r w:rsidR="0006458B">
              <w:t xml:space="preserve"> </w:t>
            </w:r>
            <w:r w:rsidRPr="006D0812">
              <w:t>dne DD. MM. RRRR</w:t>
            </w:r>
          </w:p>
        </w:tc>
      </w:tr>
      <w:tr w:rsidR="0079034E" w:rsidRPr="00DD5D11" w14:paraId="1F80C723" w14:textId="77777777" w:rsidTr="00787FC1">
        <w:trPr>
          <w:trHeight w:val="834"/>
        </w:trPr>
        <w:tc>
          <w:tcPr>
            <w:tcW w:w="3974" w:type="dxa"/>
          </w:tcPr>
          <w:p w14:paraId="1F80C72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1F80C72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1F80C724" w14:textId="77777777" w:rsidR="00731E1C" w:rsidRPr="0023258C" w:rsidRDefault="00731E1C" w:rsidP="00787FC1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7F682" w14:textId="77777777" w:rsidR="00876AC0" w:rsidRDefault="00876AC0" w:rsidP="00B25F23">
      <w:pPr>
        <w:spacing w:line="240" w:lineRule="auto"/>
      </w:pPr>
      <w:r>
        <w:separator/>
      </w:r>
    </w:p>
  </w:endnote>
  <w:endnote w:type="continuationSeparator" w:id="0">
    <w:p w14:paraId="7B11CB63" w14:textId="77777777" w:rsidR="00876AC0" w:rsidRDefault="00876AC0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8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F80C73D" wp14:editId="1F80C73E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A" w14:textId="3AF57752" w:rsidR="00BE6222" w:rsidRPr="00727BE2" w:rsidRDefault="00876AC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240C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87FC1">
                                <w:fldChar w:fldCharType="begin"/>
                              </w:r>
                              <w:r w:rsidR="00787FC1">
                                <w:instrText xml:space="preserve"> NUMPAGES  \# "0"  \* MERGEFORMAT </w:instrText>
                              </w:r>
                              <w:r w:rsidR="00787FC1">
                                <w:fldChar w:fldCharType="separate"/>
                              </w:r>
                              <w:ins w:id="1" w:author="Surovcová Klára" w:date="2017-11-02T14:42:00Z">
                                <w:r w:rsidR="0095240C">
                                  <w:rPr>
                                    <w:noProof/>
                                  </w:rPr>
                                  <w:t>6</w:t>
                                </w:r>
                              </w:ins>
                              <w:del w:id="2" w:author="Surovcová Klára" w:date="2017-11-02T14:42:00Z">
                                <w:r w:rsidR="0095240C" w:rsidDel="0095240C">
                                  <w:rPr>
                                    <w:noProof/>
                                  </w:rPr>
                                  <w:delText>6</w:delText>
                                </w:r>
                              </w:del>
                              <w:r w:rsidR="00787FC1"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1F80C74A" w14:textId="3AF57752" w:rsidR="00BE6222" w:rsidRPr="00727BE2" w:rsidRDefault="00876AC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240C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87FC1">
                          <w:fldChar w:fldCharType="begin"/>
                        </w:r>
                        <w:r w:rsidR="00787FC1">
                          <w:instrText xml:space="preserve"> NUMPAGES  \# "0"  \* MERGEFORMAT </w:instrText>
                        </w:r>
                        <w:r w:rsidR="00787FC1">
                          <w:fldChar w:fldCharType="separate"/>
                        </w:r>
                        <w:ins w:id="3" w:author="Surovcová Klára" w:date="2017-11-02T14:42:00Z">
                          <w:r w:rsidR="0095240C">
                            <w:rPr>
                              <w:noProof/>
                            </w:rPr>
                            <w:t>6</w:t>
                          </w:r>
                        </w:ins>
                        <w:del w:id="4" w:author="Surovcová Klára" w:date="2017-11-02T14:42:00Z">
                          <w:r w:rsidR="0095240C" w:rsidDel="0095240C">
                            <w:rPr>
                              <w:noProof/>
                            </w:rPr>
                            <w:delText>6</w:delText>
                          </w:r>
                        </w:del>
                        <w:r w:rsidR="00787FC1"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A" w14:textId="45D7DEAA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80C743" wp14:editId="1F80C74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C" w14:textId="2EDBBF74" w:rsidR="00BE6222" w:rsidRPr="00727BE2" w:rsidRDefault="00876AC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95240C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787FC1">
                                <w:t>6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1F80C74C" w14:textId="2EDBBF74" w:rsidR="00BE6222" w:rsidRPr="00727BE2" w:rsidRDefault="00876AC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95240C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787FC1">
                          <w:t>6</w:t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F6234" w14:textId="77777777" w:rsidR="00876AC0" w:rsidRDefault="00876AC0" w:rsidP="00B25F23">
      <w:pPr>
        <w:spacing w:line="240" w:lineRule="auto"/>
      </w:pPr>
      <w:r>
        <w:separator/>
      </w:r>
    </w:p>
  </w:footnote>
  <w:footnote w:type="continuationSeparator" w:id="0">
    <w:p w14:paraId="61A64086" w14:textId="77777777" w:rsidR="00876AC0" w:rsidRDefault="00876AC0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7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F80C73B" wp14:editId="1F80C73C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80C739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80C73F" wp14:editId="1F80C740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F80C74B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80C73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1F80C74B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F80C741" wp14:editId="1F80C742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5349539E"/>
    <w:multiLevelType w:val="multilevel"/>
    <w:tmpl w:val="5456ED1A"/>
    <w:numStyleLink w:val="Section-Contract"/>
  </w:abstractNum>
  <w:abstractNum w:abstractNumId="18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9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0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1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4"/>
  </w:num>
  <w:num w:numId="5">
    <w:abstractNumId w:val="6"/>
  </w:num>
  <w:num w:numId="6">
    <w:abstractNumId w:val="5"/>
  </w:num>
  <w:num w:numId="7">
    <w:abstractNumId w:val="21"/>
  </w:num>
  <w:num w:numId="8">
    <w:abstractNumId w:val="19"/>
  </w:num>
  <w:num w:numId="9">
    <w:abstractNumId w:val="3"/>
  </w:num>
  <w:num w:numId="10">
    <w:abstractNumId w:val="3"/>
  </w:num>
  <w:num w:numId="11">
    <w:abstractNumId w:val="1"/>
  </w:num>
  <w:num w:numId="12">
    <w:abstractNumId w:val="18"/>
  </w:num>
  <w:num w:numId="13">
    <w:abstractNumId w:val="8"/>
  </w:num>
  <w:num w:numId="14">
    <w:abstractNumId w:val="20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7"/>
  </w:num>
  <w:num w:numId="20">
    <w:abstractNumId w:val="23"/>
  </w:num>
  <w:num w:numId="21">
    <w:abstractNumId w:val="12"/>
  </w:num>
  <w:num w:numId="22">
    <w:abstractNumId w:val="15"/>
  </w:num>
  <w:num w:numId="23">
    <w:abstractNumId w:val="22"/>
  </w:num>
  <w:num w:numId="24">
    <w:abstractNumId w:val="16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1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1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  <w:sz w:val="20"/>
          <w:szCs w:val="2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</w:num>
  <w:numIdMacAtCleanup w:val="1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rovcová Klára">
    <w15:presenceInfo w15:providerId="AD" w15:userId="S-1-5-21-1516916145-3332080500-352412931-164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hdr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88A"/>
    <w:rsid w:val="00010ADE"/>
    <w:rsid w:val="000173A9"/>
    <w:rsid w:val="0002456B"/>
    <w:rsid w:val="00027476"/>
    <w:rsid w:val="000305B2"/>
    <w:rsid w:val="00035B39"/>
    <w:rsid w:val="00037AA8"/>
    <w:rsid w:val="00043DF0"/>
    <w:rsid w:val="000525B3"/>
    <w:rsid w:val="00060041"/>
    <w:rsid w:val="0006458B"/>
    <w:rsid w:val="00066D16"/>
    <w:rsid w:val="00075E72"/>
    <w:rsid w:val="00087478"/>
    <w:rsid w:val="00092B9A"/>
    <w:rsid w:val="000A44DD"/>
    <w:rsid w:val="000A7405"/>
    <w:rsid w:val="000B37A4"/>
    <w:rsid w:val="000B6591"/>
    <w:rsid w:val="000C6C97"/>
    <w:rsid w:val="000D28AB"/>
    <w:rsid w:val="000D3CA7"/>
    <w:rsid w:val="000E259A"/>
    <w:rsid w:val="000E46B9"/>
    <w:rsid w:val="000F44A5"/>
    <w:rsid w:val="00100883"/>
    <w:rsid w:val="00106A74"/>
    <w:rsid w:val="00107439"/>
    <w:rsid w:val="001471B1"/>
    <w:rsid w:val="001652C1"/>
    <w:rsid w:val="00165B15"/>
    <w:rsid w:val="00166126"/>
    <w:rsid w:val="00174F0A"/>
    <w:rsid w:val="00182D39"/>
    <w:rsid w:val="0018311B"/>
    <w:rsid w:val="00193556"/>
    <w:rsid w:val="001B37A8"/>
    <w:rsid w:val="001B621F"/>
    <w:rsid w:val="001C2B09"/>
    <w:rsid w:val="001C2C10"/>
    <w:rsid w:val="001C316E"/>
    <w:rsid w:val="001E0A94"/>
    <w:rsid w:val="001E0E23"/>
    <w:rsid w:val="001F15D7"/>
    <w:rsid w:val="001F18B0"/>
    <w:rsid w:val="001F475A"/>
    <w:rsid w:val="002015E7"/>
    <w:rsid w:val="00202C70"/>
    <w:rsid w:val="00204CBF"/>
    <w:rsid w:val="00212195"/>
    <w:rsid w:val="002153A8"/>
    <w:rsid w:val="0023258C"/>
    <w:rsid w:val="00234382"/>
    <w:rsid w:val="00243F2C"/>
    <w:rsid w:val="00266009"/>
    <w:rsid w:val="00274011"/>
    <w:rsid w:val="002748B7"/>
    <w:rsid w:val="00295A22"/>
    <w:rsid w:val="002A4CCF"/>
    <w:rsid w:val="002B5F79"/>
    <w:rsid w:val="002C4172"/>
    <w:rsid w:val="002C6C32"/>
    <w:rsid w:val="002D03F1"/>
    <w:rsid w:val="002D4C12"/>
    <w:rsid w:val="002F0971"/>
    <w:rsid w:val="002F0D46"/>
    <w:rsid w:val="002F2BF0"/>
    <w:rsid w:val="002F691A"/>
    <w:rsid w:val="00301ACB"/>
    <w:rsid w:val="00304C54"/>
    <w:rsid w:val="003073CB"/>
    <w:rsid w:val="0032045C"/>
    <w:rsid w:val="00321BCC"/>
    <w:rsid w:val="00330E46"/>
    <w:rsid w:val="00335F41"/>
    <w:rsid w:val="00356319"/>
    <w:rsid w:val="00363B6A"/>
    <w:rsid w:val="00372D0D"/>
    <w:rsid w:val="00374550"/>
    <w:rsid w:val="00374638"/>
    <w:rsid w:val="00376CD7"/>
    <w:rsid w:val="00377956"/>
    <w:rsid w:val="003811C2"/>
    <w:rsid w:val="0039431B"/>
    <w:rsid w:val="003960FE"/>
    <w:rsid w:val="00396EC9"/>
    <w:rsid w:val="003A1915"/>
    <w:rsid w:val="003A1E25"/>
    <w:rsid w:val="003C0573"/>
    <w:rsid w:val="003C2711"/>
    <w:rsid w:val="003C5F49"/>
    <w:rsid w:val="003E3489"/>
    <w:rsid w:val="003E75E7"/>
    <w:rsid w:val="003F0A33"/>
    <w:rsid w:val="004004EC"/>
    <w:rsid w:val="00402DC4"/>
    <w:rsid w:val="00420BB5"/>
    <w:rsid w:val="00421F3D"/>
    <w:rsid w:val="00427653"/>
    <w:rsid w:val="004307C7"/>
    <w:rsid w:val="004351F1"/>
    <w:rsid w:val="004374A1"/>
    <w:rsid w:val="00437C54"/>
    <w:rsid w:val="0045245F"/>
    <w:rsid w:val="00452B29"/>
    <w:rsid w:val="00465783"/>
    <w:rsid w:val="00470A4E"/>
    <w:rsid w:val="004765CF"/>
    <w:rsid w:val="00485B5D"/>
    <w:rsid w:val="004A2013"/>
    <w:rsid w:val="004A383D"/>
    <w:rsid w:val="004B1022"/>
    <w:rsid w:val="004B34BA"/>
    <w:rsid w:val="004B6A02"/>
    <w:rsid w:val="004C02AA"/>
    <w:rsid w:val="004C0FE9"/>
    <w:rsid w:val="004C3C3B"/>
    <w:rsid w:val="004C7A0B"/>
    <w:rsid w:val="00503B1F"/>
    <w:rsid w:val="00507768"/>
    <w:rsid w:val="00513E43"/>
    <w:rsid w:val="00517A95"/>
    <w:rsid w:val="00522483"/>
    <w:rsid w:val="005264A9"/>
    <w:rsid w:val="00531AB5"/>
    <w:rsid w:val="00533961"/>
    <w:rsid w:val="00540F2C"/>
    <w:rsid w:val="00546A76"/>
    <w:rsid w:val="00557B5B"/>
    <w:rsid w:val="005A384C"/>
    <w:rsid w:val="005A7C11"/>
    <w:rsid w:val="005B12EC"/>
    <w:rsid w:val="005C6706"/>
    <w:rsid w:val="005C7732"/>
    <w:rsid w:val="005D4C3A"/>
    <w:rsid w:val="005D59C5"/>
    <w:rsid w:val="005E5533"/>
    <w:rsid w:val="005E67B4"/>
    <w:rsid w:val="005F2215"/>
    <w:rsid w:val="005F379F"/>
    <w:rsid w:val="005F550E"/>
    <w:rsid w:val="005F625D"/>
    <w:rsid w:val="00605AD7"/>
    <w:rsid w:val="00606C9E"/>
    <w:rsid w:val="00622E04"/>
    <w:rsid w:val="006311D4"/>
    <w:rsid w:val="00643791"/>
    <w:rsid w:val="006458A1"/>
    <w:rsid w:val="0065041B"/>
    <w:rsid w:val="00670762"/>
    <w:rsid w:val="006736E0"/>
    <w:rsid w:val="00674BC3"/>
    <w:rsid w:val="00680C24"/>
    <w:rsid w:val="00681E96"/>
    <w:rsid w:val="00682904"/>
    <w:rsid w:val="00687E72"/>
    <w:rsid w:val="006A2D5B"/>
    <w:rsid w:val="006A425C"/>
    <w:rsid w:val="006C306A"/>
    <w:rsid w:val="006D0812"/>
    <w:rsid w:val="006D648C"/>
    <w:rsid w:val="006E14A6"/>
    <w:rsid w:val="006E30C3"/>
    <w:rsid w:val="006E75D2"/>
    <w:rsid w:val="006F2373"/>
    <w:rsid w:val="006F2664"/>
    <w:rsid w:val="006F3D05"/>
    <w:rsid w:val="0070102C"/>
    <w:rsid w:val="00704F7D"/>
    <w:rsid w:val="007220A3"/>
    <w:rsid w:val="007236C0"/>
    <w:rsid w:val="007252AD"/>
    <w:rsid w:val="00727BE2"/>
    <w:rsid w:val="007305AC"/>
    <w:rsid w:val="00731E1C"/>
    <w:rsid w:val="007445B7"/>
    <w:rsid w:val="00747635"/>
    <w:rsid w:val="007634DE"/>
    <w:rsid w:val="00771C75"/>
    <w:rsid w:val="00777305"/>
    <w:rsid w:val="00787D5C"/>
    <w:rsid w:val="00787FC1"/>
    <w:rsid w:val="0079034E"/>
    <w:rsid w:val="007905DD"/>
    <w:rsid w:val="007A6939"/>
    <w:rsid w:val="007B4DB4"/>
    <w:rsid w:val="007C5A0C"/>
    <w:rsid w:val="007D5CDF"/>
    <w:rsid w:val="007D65C7"/>
    <w:rsid w:val="007F7A88"/>
    <w:rsid w:val="0080004F"/>
    <w:rsid w:val="00804FF7"/>
    <w:rsid w:val="00812173"/>
    <w:rsid w:val="00851BEB"/>
    <w:rsid w:val="00855526"/>
    <w:rsid w:val="00855F0E"/>
    <w:rsid w:val="00864BA3"/>
    <w:rsid w:val="008661B0"/>
    <w:rsid w:val="008755CA"/>
    <w:rsid w:val="00876868"/>
    <w:rsid w:val="00876AC0"/>
    <w:rsid w:val="0088047D"/>
    <w:rsid w:val="00881C56"/>
    <w:rsid w:val="0088395A"/>
    <w:rsid w:val="00884C6F"/>
    <w:rsid w:val="00886466"/>
    <w:rsid w:val="008873D8"/>
    <w:rsid w:val="00890C65"/>
    <w:rsid w:val="00891DFD"/>
    <w:rsid w:val="0089200D"/>
    <w:rsid w:val="008A2310"/>
    <w:rsid w:val="008B633F"/>
    <w:rsid w:val="008B7902"/>
    <w:rsid w:val="008C1650"/>
    <w:rsid w:val="008C6FEE"/>
    <w:rsid w:val="008C7E8B"/>
    <w:rsid w:val="008D14F1"/>
    <w:rsid w:val="008D1F83"/>
    <w:rsid w:val="008D23A4"/>
    <w:rsid w:val="008D2658"/>
    <w:rsid w:val="008D4999"/>
    <w:rsid w:val="008E7FC3"/>
    <w:rsid w:val="008F1458"/>
    <w:rsid w:val="008F1852"/>
    <w:rsid w:val="008F36D1"/>
    <w:rsid w:val="008F7E57"/>
    <w:rsid w:val="00900A72"/>
    <w:rsid w:val="00900A94"/>
    <w:rsid w:val="00905A57"/>
    <w:rsid w:val="00911493"/>
    <w:rsid w:val="0091775D"/>
    <w:rsid w:val="00922C57"/>
    <w:rsid w:val="00924A31"/>
    <w:rsid w:val="009403C9"/>
    <w:rsid w:val="00947F4C"/>
    <w:rsid w:val="00951CC1"/>
    <w:rsid w:val="0095240C"/>
    <w:rsid w:val="00966009"/>
    <w:rsid w:val="009705FA"/>
    <w:rsid w:val="00974D57"/>
    <w:rsid w:val="00977112"/>
    <w:rsid w:val="009918E8"/>
    <w:rsid w:val="009A093A"/>
    <w:rsid w:val="009A1AF3"/>
    <w:rsid w:val="009A2A7B"/>
    <w:rsid w:val="009A6791"/>
    <w:rsid w:val="009B0808"/>
    <w:rsid w:val="009B6E96"/>
    <w:rsid w:val="009C58E1"/>
    <w:rsid w:val="009C5B0E"/>
    <w:rsid w:val="009D2E73"/>
    <w:rsid w:val="009D40D1"/>
    <w:rsid w:val="009E0266"/>
    <w:rsid w:val="009E02E8"/>
    <w:rsid w:val="009F4674"/>
    <w:rsid w:val="009F63FA"/>
    <w:rsid w:val="009F6969"/>
    <w:rsid w:val="009F7CCA"/>
    <w:rsid w:val="00A062A6"/>
    <w:rsid w:val="00A11BC0"/>
    <w:rsid w:val="00A160B5"/>
    <w:rsid w:val="00A20089"/>
    <w:rsid w:val="00A334CB"/>
    <w:rsid w:val="00A35CE0"/>
    <w:rsid w:val="00A36286"/>
    <w:rsid w:val="00A37442"/>
    <w:rsid w:val="00A41BEC"/>
    <w:rsid w:val="00A41EDF"/>
    <w:rsid w:val="00A53EE0"/>
    <w:rsid w:val="00A57352"/>
    <w:rsid w:val="00A74492"/>
    <w:rsid w:val="00A820DE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36491"/>
    <w:rsid w:val="00B54E8D"/>
    <w:rsid w:val="00B5596D"/>
    <w:rsid w:val="00B62703"/>
    <w:rsid w:val="00B6387D"/>
    <w:rsid w:val="00B67C45"/>
    <w:rsid w:val="00B826E5"/>
    <w:rsid w:val="00B8342C"/>
    <w:rsid w:val="00BA16BB"/>
    <w:rsid w:val="00BA4F7F"/>
    <w:rsid w:val="00BB745F"/>
    <w:rsid w:val="00BC564B"/>
    <w:rsid w:val="00BD53CD"/>
    <w:rsid w:val="00BE6222"/>
    <w:rsid w:val="00BF1450"/>
    <w:rsid w:val="00C03A46"/>
    <w:rsid w:val="00C0494E"/>
    <w:rsid w:val="00C11D8C"/>
    <w:rsid w:val="00C42A0C"/>
    <w:rsid w:val="00C444A7"/>
    <w:rsid w:val="00C542A6"/>
    <w:rsid w:val="00C61062"/>
    <w:rsid w:val="00C670F0"/>
    <w:rsid w:val="00C73AFB"/>
    <w:rsid w:val="00C74B6B"/>
    <w:rsid w:val="00C7676F"/>
    <w:rsid w:val="00C87878"/>
    <w:rsid w:val="00C905E5"/>
    <w:rsid w:val="00C9141C"/>
    <w:rsid w:val="00C93817"/>
    <w:rsid w:val="00C9493F"/>
    <w:rsid w:val="00C94987"/>
    <w:rsid w:val="00CB12DA"/>
    <w:rsid w:val="00CB230E"/>
    <w:rsid w:val="00CC5D3A"/>
    <w:rsid w:val="00CD17E8"/>
    <w:rsid w:val="00CD2F41"/>
    <w:rsid w:val="00CE0A08"/>
    <w:rsid w:val="00CE2DE6"/>
    <w:rsid w:val="00D0693E"/>
    <w:rsid w:val="00D11806"/>
    <w:rsid w:val="00D136A8"/>
    <w:rsid w:val="00D14011"/>
    <w:rsid w:val="00D207E3"/>
    <w:rsid w:val="00D43A77"/>
    <w:rsid w:val="00D50ADA"/>
    <w:rsid w:val="00D569E2"/>
    <w:rsid w:val="00D62E40"/>
    <w:rsid w:val="00D6512D"/>
    <w:rsid w:val="00D66C2E"/>
    <w:rsid w:val="00D70342"/>
    <w:rsid w:val="00D77D03"/>
    <w:rsid w:val="00DA3832"/>
    <w:rsid w:val="00DB2CC5"/>
    <w:rsid w:val="00DB5E8D"/>
    <w:rsid w:val="00DC2CF2"/>
    <w:rsid w:val="00DD42A0"/>
    <w:rsid w:val="00DE000D"/>
    <w:rsid w:val="00E07F55"/>
    <w:rsid w:val="00E106D2"/>
    <w:rsid w:val="00E152DE"/>
    <w:rsid w:val="00E40B22"/>
    <w:rsid w:val="00E41313"/>
    <w:rsid w:val="00E4753C"/>
    <w:rsid w:val="00E53743"/>
    <w:rsid w:val="00E813CD"/>
    <w:rsid w:val="00E954DF"/>
    <w:rsid w:val="00E9560E"/>
    <w:rsid w:val="00EA0F47"/>
    <w:rsid w:val="00EA316C"/>
    <w:rsid w:val="00EA4E34"/>
    <w:rsid w:val="00EB277B"/>
    <w:rsid w:val="00EB72F8"/>
    <w:rsid w:val="00EC0D65"/>
    <w:rsid w:val="00EC3137"/>
    <w:rsid w:val="00ED1CDB"/>
    <w:rsid w:val="00EF1E86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94597"/>
    <w:rsid w:val="00F95548"/>
    <w:rsid w:val="00FB3558"/>
    <w:rsid w:val="00FB6736"/>
    <w:rsid w:val="00FB7C4F"/>
    <w:rsid w:val="00FD0BC6"/>
    <w:rsid w:val="00FE2E96"/>
    <w:rsid w:val="00FE3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1F80C6AD"/>
  <w15:docId w15:val="{ECA3A21E-835D-4503-90E1-9EF1F833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22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7F8C6C2F7E964B9B162220934BA21C" ma:contentTypeVersion="" ma:contentTypeDescription="Vytvoří nový dokument" ma:contentTypeScope="" ma:versionID="5c7669c1c7f8e4fc1cdfa6286aee5e3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684904E8-754B-40CE-8066-AF4D0CE36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F044D8-FCDE-4BF7-9A3C-5115017BE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1BD159-EFAB-41F7-B6C1-F71031D5551D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4.xml><?xml version="1.0" encoding="utf-8"?>
<ds:datastoreItem xmlns:ds="http://schemas.openxmlformats.org/officeDocument/2006/customXml" ds:itemID="{DAD192B6-FCEB-483A-A6A5-5036E3C57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1828</Words>
  <Characters>10788</Characters>
  <Application>Microsoft Office Word</Application>
  <DocSecurity>0</DocSecurity>
  <Lines>89</Lines>
  <Paragraphs>25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12591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Malina Milan</dc:creator>
  <cp:lastModifiedBy>Surovcová Klára</cp:lastModifiedBy>
  <cp:revision>12</cp:revision>
  <cp:lastPrinted>2017-11-02T13:42:00Z</cp:lastPrinted>
  <dcterms:created xsi:type="dcterms:W3CDTF">2017-07-13T14:28:00Z</dcterms:created>
  <dcterms:modified xsi:type="dcterms:W3CDTF">2017-11-02T13:42:00Z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0x0101008D7F8C6C2F7E964B9B162220934BA21C</vt:lpwstr>
  </property>
</Properties>
</file>