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8E476" w14:textId="77777777" w:rsidR="00BA16BB" w:rsidRDefault="00884C6F" w:rsidP="00BD3AB0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A8E5B7" wp14:editId="7EA8E5B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E5D3" w14:textId="77777777" w:rsidR="00CA58E2" w:rsidRPr="00321BCC" w:rsidRDefault="00CA58E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8E5B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7EA8E5D3" w14:textId="77777777" w:rsidR="00CA58E2" w:rsidRPr="00321BCC" w:rsidRDefault="00CA58E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A8E5B9" wp14:editId="7EA8E5B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E5D4" w14:textId="77777777" w:rsidR="00CA58E2" w:rsidRPr="00321BCC" w:rsidRDefault="00CA58E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8E5B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EA8E5D4" w14:textId="77777777" w:rsidR="00CA58E2" w:rsidRPr="00321BCC" w:rsidRDefault="00CA58E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8E5BB" wp14:editId="7EA8E5B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E5D5" w14:textId="77777777" w:rsidR="00CA58E2" w:rsidRPr="00321BCC" w:rsidRDefault="00CA58E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8E5B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EA8E5D5" w14:textId="77777777" w:rsidR="00CA58E2" w:rsidRPr="00321BCC" w:rsidRDefault="00CA58E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A8E5BD" wp14:editId="7EA8E5B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E5D6" w14:textId="77777777" w:rsidR="00CA58E2" w:rsidRPr="00321BCC" w:rsidRDefault="00CA58E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8E5B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EA8E5D6" w14:textId="77777777" w:rsidR="00CA58E2" w:rsidRPr="00321BCC" w:rsidRDefault="00CA58E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7EA8E477" w14:textId="77777777" w:rsidR="0053716E" w:rsidRDefault="0053716E" w:rsidP="0053716E">
      <w:pPr>
        <w:jc w:val="center"/>
      </w:pPr>
      <w:r>
        <w:t xml:space="preserve">č. OISM </w:t>
      </w:r>
      <w:r w:rsidR="00CA58E2">
        <w:t>1</w:t>
      </w:r>
      <w:r w:rsidR="00E77153">
        <w:t>088</w:t>
      </w:r>
      <w:r w:rsidR="00FF219B">
        <w:t>.</w:t>
      </w:r>
      <w:r w:rsidR="00E77153">
        <w:t>3</w:t>
      </w:r>
    </w:p>
    <w:p w14:paraId="7EA8E478" w14:textId="77777777" w:rsidR="0053716E" w:rsidRPr="0053716E" w:rsidRDefault="0053716E" w:rsidP="0053716E">
      <w:pPr>
        <w:jc w:val="center"/>
      </w:pPr>
    </w:p>
    <w:p w14:paraId="7EA8E479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7EA8E47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EA8E47B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7EA8E47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EA8E47D" w14:textId="77777777" w:rsidR="00BA16BB" w:rsidRPr="00C54607" w:rsidRDefault="00BA16BB" w:rsidP="00BA16BB">
      <w:pPr>
        <w:pStyle w:val="SubjectSpecification-ContractCzechRadio"/>
      </w:pPr>
      <w:r w:rsidRPr="006D0812">
        <w:t>zast</w:t>
      </w:r>
      <w:r w:rsidRPr="00C54607">
        <w:t>oupený</w:t>
      </w:r>
      <w:r w:rsidR="006D0812" w:rsidRPr="00C54607">
        <w:t xml:space="preserve">: </w:t>
      </w:r>
      <w:r w:rsidR="00C54607" w:rsidRPr="00C54607">
        <w:rPr>
          <w:rFonts w:cs="Arial"/>
          <w:szCs w:val="20"/>
        </w:rPr>
        <w:t>Mgr. Liborem Paulusem, vedoucím Odboru správy a majetku</w:t>
      </w:r>
    </w:p>
    <w:p w14:paraId="7EA8E47E" w14:textId="77777777" w:rsidR="00BA16BB" w:rsidRPr="00C54607" w:rsidRDefault="00BA16BB" w:rsidP="00BA16BB">
      <w:pPr>
        <w:pStyle w:val="SubjectSpecification-ContractCzechRadio"/>
      </w:pPr>
      <w:r w:rsidRPr="00C54607">
        <w:t>IČ 45245053, DIČ CZ45245053</w:t>
      </w:r>
    </w:p>
    <w:p w14:paraId="7EA8E47F" w14:textId="77777777" w:rsidR="00BA16BB" w:rsidRPr="00C54607" w:rsidRDefault="00BA16BB" w:rsidP="00BA16BB">
      <w:pPr>
        <w:pStyle w:val="SubjectSpecification-ContractCzechRadio"/>
      </w:pPr>
      <w:r w:rsidRPr="00C54607">
        <w:t>bankovní spojení: Raiffeisenbank a.s., č. ú.: 1001040797/5500</w:t>
      </w:r>
    </w:p>
    <w:p w14:paraId="7EA8E480" w14:textId="77777777" w:rsidR="007220A3" w:rsidRPr="00C54607" w:rsidRDefault="007220A3" w:rsidP="00BA16BB">
      <w:pPr>
        <w:pStyle w:val="SubjectSpecification-ContractCzechRadio"/>
      </w:pPr>
      <w:r w:rsidRPr="00C54607">
        <w:t xml:space="preserve">zástupce pro věcná jednání </w:t>
      </w:r>
      <w:r w:rsidRPr="00C54607">
        <w:tab/>
      </w:r>
      <w:r w:rsidR="00C54607" w:rsidRPr="00C54607">
        <w:rPr>
          <w:rFonts w:cs="Arial"/>
          <w:szCs w:val="20"/>
        </w:rPr>
        <w:t>Miroslav Voráček</w:t>
      </w:r>
    </w:p>
    <w:p w14:paraId="7EA8E481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>tel.: +420</w:t>
      </w:r>
      <w:r w:rsidR="00C54607" w:rsidRPr="00C54607">
        <w:t> </w:t>
      </w:r>
      <w:r w:rsidR="00C54607" w:rsidRPr="00C54607">
        <w:rPr>
          <w:rFonts w:cs="Arial"/>
          <w:szCs w:val="20"/>
        </w:rPr>
        <w:t>221 553 549</w:t>
      </w:r>
    </w:p>
    <w:p w14:paraId="7EA8E482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 xml:space="preserve">e-mail: </w:t>
      </w:r>
      <w:r w:rsidR="00C54607" w:rsidRPr="00C54607">
        <w:rPr>
          <w:rFonts w:cs="Arial"/>
          <w:szCs w:val="20"/>
        </w:rPr>
        <w:t>miroslav.voracek</w:t>
      </w:r>
      <w:r w:rsidR="006D0812" w:rsidRPr="00C54607">
        <w:rPr>
          <w:rFonts w:cs="Arial"/>
          <w:szCs w:val="20"/>
        </w:rPr>
        <w:t>@</w:t>
      </w:r>
      <w:r w:rsidRPr="00C54607">
        <w:t>rozhlas.cz</w:t>
      </w:r>
    </w:p>
    <w:p w14:paraId="7EA8E483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7EA8E484" w14:textId="77777777" w:rsidR="00BA16BB" w:rsidRPr="006D0812" w:rsidRDefault="00182D39" w:rsidP="00BA16BB">
      <w:r w:rsidRPr="006D0812">
        <w:t>na straně jedné</w:t>
      </w:r>
    </w:p>
    <w:p w14:paraId="7EA8E485" w14:textId="77777777" w:rsidR="00182D39" w:rsidRPr="006D0812" w:rsidRDefault="00182D39" w:rsidP="00BA16BB"/>
    <w:p w14:paraId="7EA8E486" w14:textId="77777777" w:rsidR="00BA16BB" w:rsidRPr="006D0812" w:rsidRDefault="00BA16BB" w:rsidP="00BA16BB">
      <w:r w:rsidRPr="006D0812">
        <w:t>a</w:t>
      </w:r>
    </w:p>
    <w:p w14:paraId="7EA8E487" w14:textId="77777777" w:rsidR="00BA16BB" w:rsidRPr="006D0812" w:rsidRDefault="00BA16BB" w:rsidP="00BA16BB"/>
    <w:p w14:paraId="7EA8E488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7EA8E489" w14:textId="77777777" w:rsidR="00BB044F" w:rsidRPr="00BB044F" w:rsidRDefault="00BB044F" w:rsidP="00BB044F">
      <w:pPr>
        <w:pStyle w:val="SubjectSpecification-ContractCzechRadio"/>
        <w:rPr>
          <w:b/>
        </w:rPr>
      </w:pPr>
      <w:r w:rsidRPr="00B128E7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7EA8E48A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7EA8E48B" w14:textId="77777777" w:rsidR="00E33D92" w:rsidRPr="00434FCA" w:rsidRDefault="00E33D92" w:rsidP="00E33D92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7EA8E48C" w14:textId="77777777" w:rsidR="006D0812" w:rsidRDefault="006D0812" w:rsidP="00E33D9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7EA8E48D" w14:textId="77777777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2E00A2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48E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48F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490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491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zhotovitel</w:t>
      </w:r>
      <w:r w:rsidRPr="006D0812">
        <w:rPr>
          <w:i/>
        </w:rPr>
        <w:t>“)</w:t>
      </w:r>
    </w:p>
    <w:p w14:paraId="7EA8E492" w14:textId="77777777" w:rsidR="00E4753C" w:rsidRPr="006D0812" w:rsidRDefault="00E4753C" w:rsidP="00A57352">
      <w:r w:rsidRPr="006D0812">
        <w:t>na straně druhé</w:t>
      </w:r>
    </w:p>
    <w:p w14:paraId="7EA8E493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7EA8E494" w14:textId="77777777" w:rsidR="00182D39" w:rsidRPr="006D0812" w:rsidRDefault="00182D39" w:rsidP="00BA16BB"/>
    <w:p w14:paraId="7EA8E495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„smlouva“)</w:t>
      </w:r>
    </w:p>
    <w:p w14:paraId="7EA8E496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7EA8E497" w14:textId="6747796B" w:rsidR="00F721F8" w:rsidRDefault="00F721F8" w:rsidP="008B73BC">
      <w:pPr>
        <w:pStyle w:val="ListNumber-ContractCzechRadio"/>
        <w:numPr>
          <w:ilvl w:val="1"/>
          <w:numId w:val="25"/>
        </w:numPr>
        <w:tabs>
          <w:tab w:val="clear" w:pos="312"/>
          <w:tab w:val="left" w:pos="284"/>
        </w:tabs>
        <w:jc w:val="both"/>
      </w:pPr>
      <w:r w:rsidRPr="006D0812">
        <w:t xml:space="preserve">Předmětem této smlouvy je povinnost </w:t>
      </w:r>
      <w:r>
        <w:t>zhotovitele provést pro objednatele následující dílo</w:t>
      </w:r>
      <w:r w:rsidRPr="006D0812">
        <w:t xml:space="preserve"> - </w:t>
      </w:r>
      <w:r w:rsidR="00FE2306" w:rsidRPr="00FE2306">
        <w:rPr>
          <w:rFonts w:cs="Arial"/>
          <w:b/>
          <w:szCs w:val="20"/>
        </w:rPr>
        <w:t>propojení místností D 306 a B 4</w:t>
      </w:r>
      <w:r w:rsidR="00375397">
        <w:rPr>
          <w:rFonts w:cs="Arial"/>
          <w:b/>
          <w:szCs w:val="20"/>
        </w:rPr>
        <w:t>0</w:t>
      </w:r>
      <w:r w:rsidR="00FE2306" w:rsidRPr="00FE2306">
        <w:rPr>
          <w:rFonts w:cs="Arial"/>
          <w:b/>
          <w:szCs w:val="20"/>
        </w:rPr>
        <w:t>29</w:t>
      </w:r>
      <w:r w:rsidR="00FE6A0B">
        <w:rPr>
          <w:rFonts w:cs="Arial"/>
          <w:b/>
          <w:szCs w:val="20"/>
        </w:rPr>
        <w:t xml:space="preserve"> v objektu objednatele</w:t>
      </w:r>
      <w:r w:rsidRPr="00FE2306">
        <w:rPr>
          <w:rFonts w:cs="Arial"/>
          <w:b/>
          <w:szCs w:val="20"/>
        </w:rPr>
        <w:t xml:space="preserve"> </w:t>
      </w:r>
      <w:r w:rsidRPr="006D0812">
        <w:t xml:space="preserve"> blíže specifikované v</w:t>
      </w:r>
      <w:r w:rsidR="005C111F">
        <w:t> </w:t>
      </w:r>
      <w:r w:rsidRPr="006D0812">
        <w:t>příloze</w:t>
      </w:r>
      <w:r w:rsidR="005C111F">
        <w:t xml:space="preserve"> č. 4</w:t>
      </w:r>
      <w:r>
        <w:t xml:space="preserve"> </w:t>
      </w:r>
      <w:r w:rsidRPr="006D0812">
        <w:t>této smlouvy</w:t>
      </w:r>
      <w:r w:rsidR="00FE6A0B" w:rsidRPr="006D0812">
        <w:t>(dále také jako „</w:t>
      </w:r>
      <w:r w:rsidR="00FE6A0B">
        <w:t>dílo</w:t>
      </w:r>
      <w:r w:rsidR="00FE6A0B" w:rsidRPr="006D0812">
        <w:t>“)</w:t>
      </w:r>
      <w:r w:rsidR="005C111F">
        <w:t>,</w:t>
      </w:r>
      <w:r w:rsidRPr="006D0812">
        <w:t xml:space="preserve"> a umožnit </w:t>
      </w:r>
      <w:r>
        <w:t>objednateli</w:t>
      </w:r>
      <w:r w:rsidRPr="006D0812">
        <w:t xml:space="preserve"> nabýt vlastnické právo k</w:t>
      </w:r>
      <w:r>
        <w:t xml:space="preserve"> dílu </w:t>
      </w:r>
      <w:r w:rsidRPr="006D0812">
        <w:t xml:space="preserve">a povinnost </w:t>
      </w:r>
      <w:r>
        <w:t>objednatele</w:t>
      </w:r>
      <w:r w:rsidRPr="006D0812">
        <w:t xml:space="preserve"> </w:t>
      </w:r>
      <w:r>
        <w:t>dílo</w:t>
      </w:r>
      <w:r w:rsidRPr="006D0812">
        <w:t xml:space="preserve"> převzít a zaplatit </w:t>
      </w:r>
      <w:r>
        <w:t>zhotoviteli</w:t>
      </w:r>
      <w:r w:rsidRPr="006D0812">
        <w:t xml:space="preserve"> cenu </w:t>
      </w:r>
      <w:r>
        <w:t>díla, to vše za podmínek stanovených touto smlouvou.</w:t>
      </w:r>
    </w:p>
    <w:p w14:paraId="7EA8E498" w14:textId="77777777" w:rsidR="00D47871" w:rsidRPr="005C111F" w:rsidRDefault="00D47871" w:rsidP="005C111F">
      <w:pPr>
        <w:pStyle w:val="ListNumber-ContractCzechRadio"/>
        <w:numPr>
          <w:ilvl w:val="1"/>
          <w:numId w:val="25"/>
        </w:numPr>
        <w:jc w:val="both"/>
        <w:rPr>
          <w:strike/>
        </w:rPr>
      </w:pPr>
      <w:r w:rsidRPr="003F09CA">
        <w:t>Smlouvou se zhotovitel zavazuje zhotovit pro objednatele dílo na svůj náklad a nebezpečí, v termínech, rozsahu a za podmínek sjednaných v této smlouvě. Dílo bude provedeno ve věcném rozsahu vymezeném to</w:t>
      </w:r>
      <w:r w:rsidR="006259A5">
        <w:t>uto smlouvou a jejími přílohami</w:t>
      </w:r>
      <w:r w:rsidRPr="003F09CA">
        <w:t xml:space="preserve"> a v souladu </w:t>
      </w:r>
      <w:r w:rsidR="005C111F">
        <w:t>s d</w:t>
      </w:r>
      <w:r w:rsidR="005C111F" w:rsidRPr="005C111F">
        <w:t>okumentac</w:t>
      </w:r>
      <w:r w:rsidR="005C111F">
        <w:t>í</w:t>
      </w:r>
      <w:r w:rsidR="005C111F" w:rsidRPr="005C111F">
        <w:t xml:space="preserve"> pro provedení stavby</w:t>
      </w:r>
      <w:r w:rsidR="005C111F">
        <w:t>, zpracovanou</w:t>
      </w:r>
      <w:r w:rsidR="005C111F" w:rsidRPr="005C111F">
        <w:t xml:space="preserve"> Ing. arch. Milošem Klementem</w:t>
      </w:r>
      <w:r w:rsidR="005C111F">
        <w:t>,</w:t>
      </w:r>
      <w:r w:rsidR="005C111F" w:rsidRPr="005C111F">
        <w:t xml:space="preserve"> Nejedlého 381/9, 638 00 Brno – Lesná v červenci 2017 pod zakázkovým číslem 7/2017</w:t>
      </w:r>
      <w:r w:rsidR="005C111F">
        <w:t xml:space="preserve"> a v souladu </w:t>
      </w:r>
      <w:r w:rsidRPr="003F09CA">
        <w:t xml:space="preserve">rozhodnutími kompetentních orgánů a institucí státní správy a samosprávy, jež jsou </w:t>
      </w:r>
      <w:r w:rsidRPr="00A76661">
        <w:t xml:space="preserve">součástí </w:t>
      </w:r>
      <w:r w:rsidR="006259A5" w:rsidRPr="00A76661">
        <w:t>přílohy č. 4 –</w:t>
      </w:r>
      <w:r w:rsidR="006259A5">
        <w:t xml:space="preserve"> technické zadání stavebních prací</w:t>
      </w:r>
      <w:r w:rsidRPr="003F09CA">
        <w:t xml:space="preserve">. Dílo bude schopné kolaudace, v kvalitě vymezené </w:t>
      </w:r>
      <w:r w:rsidRPr="003F09CA">
        <w:lastRenderedPageBreak/>
        <w:t>právními předpisy a odpovídající příslušným platným i doporučeným normám a technologickým předpisům.</w:t>
      </w:r>
    </w:p>
    <w:p w14:paraId="7EA8E499" w14:textId="77777777" w:rsidR="00C54607" w:rsidRPr="005F4014" w:rsidRDefault="005C111F" w:rsidP="00D47871">
      <w:pPr>
        <w:pStyle w:val="ListNumber-ContractCzechRadio"/>
        <w:ind w:hanging="454"/>
        <w:jc w:val="both"/>
        <w:rPr>
          <w:u w:val="single"/>
        </w:rPr>
      </w:pPr>
      <w:r>
        <w:rPr>
          <w:u w:val="single"/>
        </w:rPr>
        <w:t>Součástí předmětu díla jsou rovněž níže uvedené činnosti a podmínky provádění</w:t>
      </w:r>
      <w:r w:rsidR="00C54607" w:rsidRPr="005F4014">
        <w:rPr>
          <w:u w:val="single"/>
        </w:rPr>
        <w:t>:</w:t>
      </w:r>
    </w:p>
    <w:p w14:paraId="7EA8E49A" w14:textId="77777777" w:rsidR="005C111F" w:rsidRDefault="005C111F" w:rsidP="005C111F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Doprava suti a materiálu</w:t>
      </w:r>
    </w:p>
    <w:p w14:paraId="7EA8E49B" w14:textId="77777777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trasou je možné dopravovat břemena nebo nádoby se sutí, jejichž hmotnost nepřesahuje 200 kg;</w:t>
      </w:r>
    </w:p>
    <w:p w14:paraId="7EA8E49C" w14:textId="77777777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trasa začíná na hospodářském dvoře, do kterého se zajíždí z ulice Balbínova. Vjezd na hospodářský dvůr má omezenou šířku průjezdu a projet tam mohou pouze vozy typu Tranzit a Avia nebo jiné vozidla, jejichž šířka a hmotnost jsou stejné nebo menší, než u uvedených typů vozidel;</w:t>
      </w:r>
    </w:p>
    <w:p w14:paraId="7EA8E49D" w14:textId="77777777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na hospodářský dvůr navazuje nákladní výtah, jehož nosnost odpovídá dopravě břemen o hmotnosti max. 200 kg;</w:t>
      </w:r>
    </w:p>
    <w:p w14:paraId="7EA8E49E" w14:textId="77777777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ve třetím podlaží probíhá dopravní trasa chodbou a to z části po dlažbě a z části po zdvojené podlaze. Limitem nosnosti této trasy je opět břemeno o hmotnosti max. 200 kg.</w:t>
      </w:r>
    </w:p>
    <w:p w14:paraId="7EA8E49F" w14:textId="77777777" w:rsidR="005C111F" w:rsidRDefault="005C111F" w:rsidP="005C111F">
      <w:pPr>
        <w:pStyle w:val="Odstavecseseznamem"/>
        <w:tabs>
          <w:tab w:val="left" w:pos="1134"/>
        </w:tabs>
        <w:ind w:left="1418"/>
        <w:jc w:val="both"/>
      </w:pPr>
    </w:p>
    <w:p w14:paraId="7EA8E4A0" w14:textId="77777777" w:rsidR="005C111F" w:rsidRDefault="005C111F" w:rsidP="005C111F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Pomocné a přidružené práce</w:t>
      </w:r>
    </w:p>
    <w:p w14:paraId="7EA8E4A1" w14:textId="22CFC91C" w:rsidR="005C111F" w:rsidRDefault="005C111F" w:rsidP="008B73BC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zřízení a odstranění případných pomocných lešení</w:t>
      </w:r>
      <w:r w:rsidR="00FE6A0B">
        <w:t>;</w:t>
      </w:r>
      <w:r>
        <w:t xml:space="preserve"> </w:t>
      </w:r>
    </w:p>
    <w:p w14:paraId="7EA8E4A2" w14:textId="6C099AAE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pečlivé zakrývání ostatních prvků a konstrukcí v dotčených prostorách vč. dodávky zakrývacího materiálu</w:t>
      </w:r>
      <w:r w:rsidR="00FE6A0B">
        <w:t>;</w:t>
      </w:r>
    </w:p>
    <w:p w14:paraId="7EA8E4A3" w14:textId="473D7B63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pracoviště (min. 1x za směnu)</w:t>
      </w:r>
      <w:r w:rsidR="00FE6A0B">
        <w:t>;</w:t>
      </w:r>
    </w:p>
    <w:p w14:paraId="7EA8E4A4" w14:textId="54406B0D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transportních cest (min. 2x za směnu)</w:t>
      </w:r>
      <w:r w:rsidR="00FE6A0B">
        <w:t>;</w:t>
      </w:r>
    </w:p>
    <w:p w14:paraId="7EA8E4A5" w14:textId="4574F617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suti (z prostoru rekonstruovaného vysílacího komplexu na dvorek budovy ČRo)</w:t>
      </w:r>
      <w:r w:rsidR="00FE6A0B">
        <w:t>;</w:t>
      </w:r>
    </w:p>
    <w:p w14:paraId="7EA8E4A6" w14:textId="59019CC9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odvoz a likvidace suti</w:t>
      </w:r>
      <w:r w:rsidR="00FE6A0B">
        <w:t>;</w:t>
      </w:r>
      <w:r>
        <w:t xml:space="preserve"> </w:t>
      </w:r>
    </w:p>
    <w:p w14:paraId="7EA8E4A7" w14:textId="4B49ABDB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pronájem kontejneru na suť</w:t>
      </w:r>
      <w:r w:rsidR="00FE6A0B">
        <w:t>;</w:t>
      </w:r>
    </w:p>
    <w:p w14:paraId="7EA8E4A8" w14:textId="1AF59B16" w:rsidR="005C111F" w:rsidRDefault="005C111F" w:rsidP="005C111F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doprava materiálu do areálu ČRo</w:t>
      </w:r>
      <w:r w:rsidR="00FE6A0B">
        <w:t>.</w:t>
      </w:r>
      <w:r>
        <w:t xml:space="preserve"> </w:t>
      </w:r>
    </w:p>
    <w:p w14:paraId="7EA8E4A9" w14:textId="77777777" w:rsidR="00C54607" w:rsidRDefault="00C54607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1418"/>
        <w:contextualSpacing/>
        <w:jc w:val="both"/>
      </w:pPr>
    </w:p>
    <w:p w14:paraId="7EA8E4AA" w14:textId="77777777" w:rsidR="004545D6" w:rsidRPr="006D0812" w:rsidRDefault="004545D6" w:rsidP="008B73BC">
      <w:pPr>
        <w:pStyle w:val="ListNumber-ContractCzechRadio"/>
        <w:ind w:hanging="454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7EA8E4A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7EA8E4AE" w14:textId="194B6828" w:rsidR="005C111F" w:rsidRPr="004545D6" w:rsidRDefault="004545D6" w:rsidP="00B128E7">
      <w:pPr>
        <w:pStyle w:val="ListNumber-ContractCzechRadio"/>
        <w:tabs>
          <w:tab w:val="clear" w:pos="312"/>
          <w:tab w:val="left" w:pos="-142"/>
        </w:tabs>
        <w:ind w:left="284" w:hanging="284"/>
        <w:jc w:val="both"/>
      </w:pPr>
      <w:r w:rsidRPr="004545D6">
        <w:t xml:space="preserve">Místem provádění </w:t>
      </w:r>
      <w:r w:rsidR="00A15B69">
        <w:t xml:space="preserve">a předání </w:t>
      </w:r>
      <w:r w:rsidRPr="000A401B">
        <w:t xml:space="preserve">díla </w:t>
      </w:r>
      <w:r w:rsidR="00FE6A0B" w:rsidRPr="000A401B">
        <w:t>j</w:t>
      </w:r>
      <w:r w:rsidR="00FE6A0B">
        <w:t>e</w:t>
      </w:r>
      <w:r w:rsidR="00FE6A0B" w:rsidRPr="000A401B">
        <w:t xml:space="preserve"> </w:t>
      </w:r>
      <w:r w:rsidR="00FE6A0B">
        <w:rPr>
          <w:rFonts w:cs="Arial"/>
          <w:b/>
          <w:szCs w:val="20"/>
        </w:rPr>
        <w:t>objekt</w:t>
      </w:r>
      <w:r w:rsidR="00FE6A0B" w:rsidRPr="00CA58E2">
        <w:rPr>
          <w:rFonts w:cs="Arial"/>
          <w:b/>
          <w:szCs w:val="20"/>
        </w:rPr>
        <w:t xml:space="preserve"> </w:t>
      </w:r>
      <w:r w:rsidR="000A401B" w:rsidRPr="00CA58E2">
        <w:rPr>
          <w:rFonts w:cs="Arial"/>
          <w:b/>
          <w:szCs w:val="20"/>
        </w:rPr>
        <w:t>Českého rozhlasu</w:t>
      </w:r>
      <w:r w:rsidR="00FE6A0B">
        <w:rPr>
          <w:rFonts w:cs="Arial"/>
          <w:b/>
          <w:szCs w:val="20"/>
        </w:rPr>
        <w:t>, konkrétně budovy</w:t>
      </w:r>
      <w:r w:rsidR="000A401B" w:rsidRPr="00CA58E2">
        <w:rPr>
          <w:rFonts w:cs="Arial"/>
          <w:b/>
          <w:szCs w:val="20"/>
        </w:rPr>
        <w:t xml:space="preserve"> </w:t>
      </w:r>
      <w:r w:rsidR="005C111F">
        <w:rPr>
          <w:rFonts w:cs="Arial"/>
          <w:b/>
          <w:szCs w:val="20"/>
        </w:rPr>
        <w:t>na adres</w:t>
      </w:r>
      <w:r w:rsidR="00FE6A0B">
        <w:rPr>
          <w:rFonts w:cs="Arial"/>
          <w:b/>
          <w:szCs w:val="20"/>
        </w:rPr>
        <w:t>ách</w:t>
      </w:r>
      <w:r w:rsidR="00FE6A0B">
        <w:t xml:space="preserve"> </w:t>
      </w:r>
      <w:r w:rsidR="005C111F" w:rsidRPr="008B73BC">
        <w:rPr>
          <w:b/>
        </w:rPr>
        <w:t>Římská 385/13</w:t>
      </w:r>
      <w:r w:rsidR="00FE6A0B" w:rsidRPr="008B73BC">
        <w:rPr>
          <w:b/>
        </w:rPr>
        <w:t xml:space="preserve"> a </w:t>
      </w:r>
      <w:r w:rsidR="005C111F" w:rsidRPr="008B73BC">
        <w:rPr>
          <w:b/>
        </w:rPr>
        <w:t>Římská 499/15,</w:t>
      </w:r>
      <w:r w:rsidR="00633802" w:rsidRPr="008B73BC">
        <w:rPr>
          <w:b/>
        </w:rPr>
        <w:t xml:space="preserve"> </w:t>
      </w:r>
      <w:r w:rsidR="00FE6A0B" w:rsidRPr="008B73BC">
        <w:rPr>
          <w:b/>
        </w:rPr>
        <w:t xml:space="preserve">obojí na Praze </w:t>
      </w:r>
      <w:r w:rsidR="005C111F" w:rsidRPr="008B73BC">
        <w:rPr>
          <w:b/>
        </w:rPr>
        <w:t>2</w:t>
      </w:r>
      <w:r w:rsidR="00FE6A0B">
        <w:t>.</w:t>
      </w:r>
    </w:p>
    <w:p w14:paraId="7EA8E4AF" w14:textId="101C99B3" w:rsidR="004545D6" w:rsidRDefault="00633802" w:rsidP="008B73BC">
      <w:pPr>
        <w:pStyle w:val="ListNumber-ContractCzechRadio"/>
        <w:tabs>
          <w:tab w:val="clear" w:pos="312"/>
          <w:tab w:val="left" w:pos="-142"/>
        </w:tabs>
        <w:ind w:left="284" w:hanging="284"/>
        <w:jc w:val="both"/>
      </w:pPr>
      <w:r>
        <w:t xml:space="preserve"> </w:t>
      </w:r>
      <w:r w:rsidR="004545D6" w:rsidRPr="004545D6">
        <w:t xml:space="preserve">Zhotovitel se zavazuje provést dílo </w:t>
      </w:r>
      <w:r w:rsidR="00FE6A0B">
        <w:t xml:space="preserve">nejpozději </w:t>
      </w:r>
      <w:r w:rsidR="004E7AA4" w:rsidRPr="004E7AA4">
        <w:rPr>
          <w:b/>
        </w:rPr>
        <w:t xml:space="preserve">do </w:t>
      </w:r>
      <w:r w:rsidR="00864FF2">
        <w:rPr>
          <w:b/>
        </w:rPr>
        <w:t>29</w:t>
      </w:r>
      <w:r w:rsidR="00CA58E2">
        <w:rPr>
          <w:b/>
        </w:rPr>
        <w:t>.</w:t>
      </w:r>
      <w:r>
        <w:rPr>
          <w:b/>
        </w:rPr>
        <w:t xml:space="preserve"> </w:t>
      </w:r>
      <w:r w:rsidR="00CA58E2">
        <w:rPr>
          <w:b/>
        </w:rPr>
        <w:t>1</w:t>
      </w:r>
      <w:r w:rsidR="005C111F">
        <w:rPr>
          <w:b/>
        </w:rPr>
        <w:t>2</w:t>
      </w:r>
      <w:r w:rsidR="00CA58E2">
        <w:rPr>
          <w:b/>
        </w:rPr>
        <w:t>.</w:t>
      </w:r>
      <w:r>
        <w:rPr>
          <w:b/>
        </w:rPr>
        <w:t xml:space="preserve"> </w:t>
      </w:r>
      <w:r w:rsidR="00CA58E2">
        <w:rPr>
          <w:b/>
        </w:rPr>
        <w:t>2017</w:t>
      </w:r>
      <w:r w:rsidR="004E7AA4">
        <w:t>.</w:t>
      </w:r>
    </w:p>
    <w:p w14:paraId="7EA8E4B0" w14:textId="77777777" w:rsidR="004545D6" w:rsidRDefault="00AE635E" w:rsidP="00AE635E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AE635E">
        <w:t>Zhotovitel bere na vědomí, že objednatel je provozovatelem rozhlasového vysílání, které se uskutečňuje z budovy, kde bude realizováno dílo dle této smlouvy, přičemž toto vysílání bude probíhat i během provádění díla. Zhotovitel je povinen dbát na to, aby vlivem činností zhotovitele nedošlo k narušení rozhlasového vysílání či natáčení.</w:t>
      </w:r>
      <w:r>
        <w:t xml:space="preserve"> </w:t>
      </w:r>
      <w:r w:rsidR="004545D6"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7EA8E4B1" w14:textId="77777777" w:rsidR="005C111F" w:rsidRDefault="005C111F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>
        <w:t xml:space="preserve">Stavební práce budou probíhat výhradně v nočních hodinách mezi 22.00 – 5.00 hod. s tím, že hlučné práce (řezání betonu, vrtání do betonu apod.) budou probíhat v čase mezi (2.00 – 5.00 hod.). Přesný termín a čas jejich provádění musí být v týdenním předstihu schválen odpovědným pracovníkem Českého rozhlasu.  </w:t>
      </w:r>
    </w:p>
    <w:p w14:paraId="7EA8E4B2" w14:textId="28C7B5BD" w:rsidR="005C111F" w:rsidRDefault="005C111F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>
        <w:lastRenderedPageBreak/>
        <w:t>Práce úklidové a kompletační mohou po předchozí dohodě probíhat mimo noční hodiny</w:t>
      </w:r>
      <w:r w:rsidR="00FE6A0B">
        <w:t xml:space="preserve"> dle předchozího odstavce tohoto článku smlouvy</w:t>
      </w:r>
      <w:r>
        <w:t xml:space="preserve"> za předpokladu, že nebudou narušovat vysílání a výrobu pořadů Českého rozhlasu nebo přípravu pracovníků Českého rozhlasu na vysílání a výrobu pořadů. </w:t>
      </w:r>
    </w:p>
    <w:p w14:paraId="7EA8E4B3" w14:textId="77777777" w:rsidR="004545D6" w:rsidRPr="004545D6" w:rsidRDefault="004545D6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7EA8E4B4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7EA8E4B5" w14:textId="77777777" w:rsidR="00AE635E" w:rsidRPr="00AE635E" w:rsidRDefault="004545D6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4545D6">
        <w:t>Cena díla 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AE635E">
        <w:rPr>
          <w:rFonts w:cs="Arial"/>
          <w:b/>
          <w:szCs w:val="20"/>
        </w:rPr>
        <w:t>[</w:t>
      </w:r>
      <w:r w:rsidRPr="00AE635E">
        <w:rPr>
          <w:rFonts w:cs="Arial"/>
          <w:b/>
          <w:szCs w:val="20"/>
          <w:highlight w:val="yellow"/>
        </w:rPr>
        <w:t>DOPLNIT</w:t>
      </w:r>
      <w:r w:rsidRPr="00AE635E">
        <w:rPr>
          <w:rFonts w:cs="Arial"/>
          <w:b/>
          <w:szCs w:val="20"/>
        </w:rPr>
        <w:t xml:space="preserve">],- </w:t>
      </w:r>
      <w:r>
        <w:t xml:space="preserve">Kč bez DPH. </w:t>
      </w:r>
      <w:r w:rsidR="00C4767A">
        <w:t xml:space="preserve">Rozpis ceny je uveden v příloze této smlouvy. </w:t>
      </w:r>
      <w:r w:rsidR="00AE635E" w:rsidRPr="00AE635E">
        <w:t xml:space="preserve">Jedná se o stavební a montážní práce podléhající režimu přenesení daňové povinnosti podle ust. § 92e zákona č. 235/2004 Sb., o DPH, ve znění pozdějších předpisů. </w:t>
      </w:r>
    </w:p>
    <w:p w14:paraId="7EA8E4B6" w14:textId="77777777" w:rsidR="004545D6" w:rsidRPr="004545D6" w:rsidRDefault="004545D6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4545D6">
        <w:t>Celková cena dle předchozí</w:t>
      </w:r>
      <w:r w:rsidR="00C95E6F">
        <w:t>ho</w:t>
      </w:r>
      <w:r w:rsidRPr="004545D6">
        <w:t xml:space="preserve"> </w:t>
      </w:r>
      <w:r w:rsidR="00C95E6F">
        <w:t>odstavce tohoto článku smlouvy</w:t>
      </w:r>
      <w:r w:rsidR="00C95E6F" w:rsidRPr="004545D6">
        <w:t xml:space="preserve">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7EA8E4B7" w14:textId="77777777" w:rsidR="00AE635E" w:rsidRPr="00A37400" w:rsidRDefault="00AE635E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A37400">
        <w:t xml:space="preserve">Úhrada ceny bude provedena po odevzdání díla </w:t>
      </w:r>
      <w:r w:rsidR="00C95E6F">
        <w:t xml:space="preserve">objednateli </w:t>
      </w:r>
      <w:r w:rsidRPr="00A37400">
        <w:t xml:space="preserve">na základě daňového dokladu (faktury). Zhotovitel má právo na zaplacení ceny okamžikem řádného splnění svého závazku, tedy okamžikem odevzdání díla.  </w:t>
      </w:r>
    </w:p>
    <w:p w14:paraId="7EA8E4B8" w14:textId="77777777" w:rsidR="00AE635E" w:rsidRDefault="00AE635E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A37400">
        <w:t>Splatnost faktury činí 24 dnů od data jejího vystavení zhotovitelem za předpokladu, že k doručení faktury objednateli dojde do tří dnů od data vystavení. V případě pozdějšího doručení faktury činí splatnost 21 dnů od data jejího skutečného doručení objednateli. Faktura musí mít veškeré náležitosti dle platných právních předpisů a její součástí musí být kopie protokolu o odevzdání díla 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</w:p>
    <w:p w14:paraId="7EA8E4B9" w14:textId="77777777" w:rsidR="00BE0575" w:rsidRPr="006D0812" w:rsidRDefault="005D4C3A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(ZoDPH)</w:t>
      </w:r>
      <w:r w:rsidR="00C95E6F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EA8E4BA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7EA8E4BB" w14:textId="77777777" w:rsidR="00294342" w:rsidRDefault="00294342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odevzdání, který jako příloha tvoří nedílnou součást této smlouvy a jenž musí být součástí faktury (dále v textu také jen jako „protokol o odevzdání“).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 xml:space="preserve">uvedou do protokolu </w:t>
      </w:r>
      <w:r w:rsidRPr="006D0812">
        <w:lastRenderedPageBreak/>
        <w:t>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předávacího protokolu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7EA8E4BC" w14:textId="77777777" w:rsidR="00F72AB3" w:rsidRPr="006D0812" w:rsidRDefault="00F72AB3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7EA8E4BD" w14:textId="77777777" w:rsidR="00882671" w:rsidRPr="00882671" w:rsidRDefault="00882671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</w:t>
      </w:r>
      <w:r w:rsidR="005D0CB0">
        <w:t xml:space="preserve"> objednateli</w:t>
      </w:r>
      <w:r w:rsidRPr="00882671">
        <w:t xml:space="preserve"> bez jakýchkoliv vad a nedodělků </w:t>
      </w:r>
      <w:r w:rsidR="00214A85">
        <w:t>dle článku V. této smlouvy</w:t>
      </w:r>
      <w:r w:rsidRPr="00882671">
        <w:t xml:space="preserve">. </w:t>
      </w:r>
    </w:p>
    <w:p w14:paraId="7EA8E4BE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7EA8E4BF" w14:textId="77777777" w:rsidR="00F62186" w:rsidRPr="006D0812" w:rsidRDefault="008D499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7EA8E4C0" w14:textId="77777777" w:rsidR="00F62186" w:rsidRPr="006D0812" w:rsidRDefault="00F62186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7EA8E4C1" w14:textId="77777777" w:rsidR="00F62186" w:rsidRPr="006D0812" w:rsidRDefault="00F72AB3" w:rsidP="00FE6A0B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</w:pPr>
      <w:r>
        <w:t xml:space="preserve">zhotovitel předvede objednateli způsobilost díla sloužit svému účelu a </w:t>
      </w:r>
      <w:r w:rsidR="008D4999" w:rsidRPr="006D0812">
        <w:t xml:space="preserve">umožní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EA8E4C2" w14:textId="77777777" w:rsidR="00F62186" w:rsidRPr="006D0812" w:rsidRDefault="008D4999" w:rsidP="00FE6A0B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A15B69">
        <w:t xml:space="preserve">díla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dokumentace)</w:t>
      </w:r>
      <w:r w:rsidR="00F94597" w:rsidRPr="006D0812">
        <w:t>;</w:t>
      </w:r>
    </w:p>
    <w:p w14:paraId="7EA8E4C3" w14:textId="77777777" w:rsidR="008D4999" w:rsidRPr="006D0812" w:rsidRDefault="008D4999" w:rsidP="00FE6A0B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15B69">
        <w:t xml:space="preserve"> oběma smluvními stranami.</w:t>
      </w:r>
    </w:p>
    <w:p w14:paraId="7EA8E4C4" w14:textId="77777777" w:rsidR="00A11BC0" w:rsidRPr="006D0812" w:rsidRDefault="008D499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>dle předchozího článku.</w:t>
      </w:r>
    </w:p>
    <w:p w14:paraId="7EA8E4C5" w14:textId="7777777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7EA8E4C6" w14:textId="77777777" w:rsidR="00214A85" w:rsidRPr="00214A85" w:rsidRDefault="00214A85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7EA8E4C7" w14:textId="77777777" w:rsidR="00214A85" w:rsidRPr="00214A85" w:rsidRDefault="00214A85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poskytuje na dílo záruku za jakost v délce </w:t>
      </w:r>
      <w:r w:rsidR="006259A5" w:rsidRPr="006259A5">
        <w:rPr>
          <w:b/>
        </w:rPr>
        <w:t>24</w:t>
      </w:r>
      <w:r w:rsidR="006210F7" w:rsidRPr="006259A5">
        <w:rPr>
          <w:b/>
        </w:rPr>
        <w:t xml:space="preserve"> </w:t>
      </w:r>
      <w:r w:rsidR="006210F7" w:rsidRPr="006210F7">
        <w:rPr>
          <w:b/>
        </w:rPr>
        <w:t>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F721F8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3B4816">
        <w:t>,</w:t>
      </w:r>
      <w:r w:rsidRPr="00214A85">
        <w:t xml:space="preserve"> popř. obvyklé. </w:t>
      </w:r>
    </w:p>
    <w:p w14:paraId="7EA8E4C8" w14:textId="77777777" w:rsidR="00214A85" w:rsidRPr="00214A85" w:rsidRDefault="00214A85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A15B69">
        <w:t>oznámení</w:t>
      </w:r>
      <w:r w:rsidR="00A15B69" w:rsidRPr="00214A85">
        <w:t xml:space="preserve"> </w:t>
      </w:r>
      <w:r w:rsidRPr="00214A85">
        <w:t xml:space="preserve">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7EA8E4C9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7EA8E4CA" w14:textId="77777777" w:rsidR="008D1F83" w:rsidRPr="006D0812" w:rsidRDefault="008D1F83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7EA8E4CB" w14:textId="77777777" w:rsidR="00457D09" w:rsidRDefault="008D1F83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lastRenderedPageBreak/>
        <w:t>Jakékoliv jiné dokumenty zejména zápisy, protokoly, přejímky apod. se za změnu smlouvy nepovažují.</w:t>
      </w:r>
    </w:p>
    <w:p w14:paraId="7EA8E4CC" w14:textId="77777777" w:rsidR="00457D09" w:rsidRPr="00457D09" w:rsidRDefault="00457D0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457D09">
        <w:t>Objednatel je oprávněn nařídit neprovádění některých částí díla - tzv. méněpráce nebo provedení částí díla nad rámec kvality nebo množství uvedených v této smlouvě – tzv. vícepráce. Za vícepráce se považují dodatečné stavební práce, které nebyly obsaženy v původních zadávacích podmínkách, jejichž potřeba vznikla v důsledku objektivně nepředvídaných okolností a tyto dodatečné stavební práce jsou nezbytné pro provedení původně dohodnutých stavebních prací, a to za předpokladu, že nemohou být technicky nebo ekonomicky odděleny od původní zakázky nebo ačkoliv je toto oddělení technicky či ekonomicky možné, jsou dodatečné stavební práce zcela nezbytné pro dokončení předmětu původní zakázky.</w:t>
      </w:r>
    </w:p>
    <w:p w14:paraId="7EA8E4CD" w14:textId="77777777" w:rsidR="00457D09" w:rsidRPr="00E26170" w:rsidRDefault="00457D0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/>
        </w:rPr>
      </w:pPr>
      <w:r w:rsidRPr="00E26170">
        <w:rPr>
          <w:color w:val="000000"/>
        </w:rPr>
        <w:t xml:space="preserve">Žádná změna díla způsobující zvýšení nebo snížení dohodnuté ceny nebo prodloužení </w:t>
      </w:r>
      <w:r w:rsidRPr="008B73BC">
        <w:t>dohodnuté</w:t>
      </w:r>
      <w:r w:rsidRPr="00E26170">
        <w:rPr>
          <w:color w:val="000000"/>
        </w:rPr>
        <w:t xml:space="preserve"> lhůty se nesmí uskutečnit bez předchozího písemného odsouhlasení změny. S ohledem na ustanovení článku X. odst. 1 smluvní strany sjednávají, že z důvodu pružnější realizace díla mohou změnové listy podepisovat také osoby pověřené k těmto úkonům ze stran osob podepisujících tuto smlouvu. Takovéto pověření musí být součástí deníku změn</w:t>
      </w:r>
      <w:r w:rsidR="00DA1E5A">
        <w:rPr>
          <w:color w:val="000000"/>
        </w:rPr>
        <w:t xml:space="preserve"> dle následujícího odstavce tohoto článku smlouvy</w:t>
      </w:r>
      <w:r w:rsidRPr="00E26170">
        <w:rPr>
          <w:color w:val="000000"/>
        </w:rPr>
        <w:t xml:space="preserve">. </w:t>
      </w:r>
      <w:r>
        <w:rPr>
          <w:color w:val="000000"/>
        </w:rPr>
        <w:t>S</w:t>
      </w:r>
      <w:r w:rsidRPr="00E26170">
        <w:rPr>
          <w:color w:val="000000"/>
        </w:rPr>
        <w:t xml:space="preserve">mluvní strany </w:t>
      </w:r>
      <w:r>
        <w:rPr>
          <w:color w:val="000000"/>
        </w:rPr>
        <w:t xml:space="preserve">následně bez zbytečného odkladu </w:t>
      </w:r>
      <w:r w:rsidRPr="00E26170">
        <w:rPr>
          <w:color w:val="000000"/>
        </w:rPr>
        <w:t xml:space="preserve">vyhotoví </w:t>
      </w:r>
      <w:r>
        <w:rPr>
          <w:color w:val="000000"/>
        </w:rPr>
        <w:t xml:space="preserve">písemný </w:t>
      </w:r>
      <w:r w:rsidRPr="00E26170">
        <w:rPr>
          <w:color w:val="000000"/>
        </w:rPr>
        <w:t>dodatek, který zohlední všechny změny dle toho</w:t>
      </w:r>
      <w:r>
        <w:rPr>
          <w:color w:val="000000"/>
        </w:rPr>
        <w:t>to</w:t>
      </w:r>
      <w:r w:rsidRPr="00E26170">
        <w:rPr>
          <w:color w:val="000000"/>
        </w:rPr>
        <w:t xml:space="preserve"> článku</w:t>
      </w:r>
      <w:r>
        <w:rPr>
          <w:color w:val="000000"/>
        </w:rPr>
        <w:t xml:space="preserve"> smlouvy</w:t>
      </w:r>
      <w:r w:rsidRPr="00E26170">
        <w:rPr>
          <w:color w:val="000000"/>
        </w:rPr>
        <w:t>. Smluvní strany se mohou dohodnout i na průběžném vyhotovování dodatků.</w:t>
      </w:r>
    </w:p>
    <w:p w14:paraId="7EA8E4CE" w14:textId="77777777" w:rsidR="00457D09" w:rsidRPr="00E26170" w:rsidRDefault="00457D0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/>
        </w:rPr>
      </w:pPr>
      <w:r w:rsidRPr="00E26170">
        <w:rPr>
          <w:color w:val="000000"/>
        </w:rPr>
        <w:t>Evidence veškerých změn bude prováděna vedením deníku změn – číslovaného seznamu změn, doloženého číslovanými změnovými listy, kde bude uveden důvod změny, kdo požadavek vznesl, technické řešení změny, ocenění změny zhotovitelem, vyjádření vlivu změny na termín dokončení díla a vyjádření k požadavku od zástupce objednatele, případně od zástupce dotčených orgánů státní správy (např. NPÚ).</w:t>
      </w:r>
    </w:p>
    <w:p w14:paraId="7EA8E4CF" w14:textId="77777777" w:rsidR="00457D09" w:rsidRPr="00E26170" w:rsidRDefault="00457D0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/>
        </w:rPr>
      </w:pPr>
      <w:r w:rsidRPr="00E26170">
        <w:rPr>
          <w:color w:val="000000"/>
        </w:rPr>
        <w:t xml:space="preserve">Celková cena víceprací nesmí </w:t>
      </w:r>
      <w:r w:rsidRPr="001F4963">
        <w:rPr>
          <w:color w:val="000000"/>
        </w:rPr>
        <w:t>překročit částku rovnající se 30 % původní ceny díla</w:t>
      </w:r>
      <w:r w:rsidRPr="00E26170">
        <w:rPr>
          <w:color w:val="000000"/>
        </w:rPr>
        <w:t>.</w:t>
      </w:r>
    </w:p>
    <w:p w14:paraId="7EA8E4D0" w14:textId="77777777" w:rsidR="00457D09" w:rsidRPr="00E26170" w:rsidRDefault="00457D0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/>
        </w:rPr>
      </w:pPr>
      <w:r w:rsidRPr="00E26170">
        <w:rPr>
          <w:color w:val="000000"/>
        </w:rPr>
        <w:t>Cenu díla je možné měnit pouze na základě projednání změny díla dle tohoto článku</w:t>
      </w:r>
      <w:r w:rsidR="005D0CB0">
        <w:rPr>
          <w:color w:val="000000"/>
        </w:rPr>
        <w:t xml:space="preserve"> smlouvy</w:t>
      </w:r>
      <w:r w:rsidRPr="00E26170">
        <w:rPr>
          <w:color w:val="000000"/>
        </w:rPr>
        <w:t xml:space="preserve">:  </w:t>
      </w:r>
    </w:p>
    <w:p w14:paraId="7EA8E4D1" w14:textId="77777777" w:rsidR="00457D09" w:rsidRPr="00E26170" w:rsidRDefault="00457D09" w:rsidP="00FE6A0B">
      <w:pPr>
        <w:pStyle w:val="ListLetter-ContractCzechRadio"/>
        <w:numPr>
          <w:ilvl w:val="2"/>
          <w:numId w:val="19"/>
        </w:numPr>
        <w:tabs>
          <w:tab w:val="clear" w:pos="312"/>
          <w:tab w:val="clear" w:pos="624"/>
          <w:tab w:val="left" w:pos="709"/>
        </w:tabs>
        <w:ind w:left="709" w:hanging="425"/>
        <w:jc w:val="both"/>
        <w:rPr>
          <w:color w:val="000000"/>
        </w:rPr>
      </w:pPr>
      <w:r w:rsidRPr="00E26170">
        <w:rPr>
          <w:color w:val="000000"/>
        </w:rPr>
        <w:t xml:space="preserve">odečtením veškerých nákladů na méněpráce dle cen uvedených v cenové nabídce zhotovitele, která je součástí smlouvy jako její příloha č. </w:t>
      </w:r>
      <w:r>
        <w:rPr>
          <w:rFonts w:cs="Arial"/>
          <w:color w:val="000000"/>
          <w:szCs w:val="20"/>
        </w:rPr>
        <w:t>3.</w:t>
      </w:r>
    </w:p>
    <w:p w14:paraId="7EA8E4D2" w14:textId="77777777" w:rsidR="00457D09" w:rsidRPr="00E26170" w:rsidRDefault="00457D09" w:rsidP="00FE6A0B">
      <w:pPr>
        <w:pStyle w:val="ListLetter-ContractCzechRadio"/>
        <w:numPr>
          <w:ilvl w:val="2"/>
          <w:numId w:val="19"/>
        </w:numPr>
        <w:tabs>
          <w:tab w:val="clear" w:pos="312"/>
          <w:tab w:val="clear" w:pos="624"/>
          <w:tab w:val="left" w:pos="709"/>
        </w:tabs>
        <w:ind w:left="709" w:hanging="425"/>
        <w:jc w:val="both"/>
        <w:rPr>
          <w:color w:val="000000"/>
        </w:rPr>
      </w:pPr>
      <w:r w:rsidRPr="00E26170">
        <w:rPr>
          <w:color w:val="000000"/>
        </w:rPr>
        <w:t xml:space="preserve">připočtením cen víceprací oceněných podle: </w:t>
      </w:r>
    </w:p>
    <w:p w14:paraId="7EA8E4D3" w14:textId="77777777" w:rsidR="00457D09" w:rsidRPr="00E26170" w:rsidRDefault="00457D09" w:rsidP="00FE6A0B">
      <w:pPr>
        <w:pStyle w:val="ListNumber-ContractCzechRadio"/>
        <w:numPr>
          <w:ilvl w:val="0"/>
          <w:numId w:val="30"/>
        </w:numPr>
        <w:tabs>
          <w:tab w:val="clear" w:pos="312"/>
          <w:tab w:val="clear" w:pos="624"/>
          <w:tab w:val="clear" w:pos="936"/>
          <w:tab w:val="left" w:pos="709"/>
          <w:tab w:val="left" w:pos="993"/>
        </w:tabs>
        <w:ind w:left="709" w:hanging="425"/>
        <w:jc w:val="both"/>
        <w:rPr>
          <w:color w:val="000000"/>
        </w:rPr>
      </w:pPr>
      <w:r w:rsidRPr="00E26170">
        <w:rPr>
          <w:color w:val="000000"/>
        </w:rPr>
        <w:t xml:space="preserve">jednotkových cen uvedených v cenové nabídce zhotovitele dle množství odsouhlaseného objednatelem. </w:t>
      </w:r>
    </w:p>
    <w:p w14:paraId="7EA8E4D4" w14:textId="77777777" w:rsidR="00457D09" w:rsidRPr="00E26170" w:rsidRDefault="00457D09" w:rsidP="00FE6A0B">
      <w:pPr>
        <w:pStyle w:val="ListNumber-ContractCzechRadio"/>
        <w:numPr>
          <w:ilvl w:val="0"/>
          <w:numId w:val="30"/>
        </w:numPr>
        <w:tabs>
          <w:tab w:val="clear" w:pos="312"/>
          <w:tab w:val="clear" w:pos="624"/>
          <w:tab w:val="clear" w:pos="936"/>
          <w:tab w:val="left" w:pos="709"/>
          <w:tab w:val="left" w:pos="993"/>
        </w:tabs>
        <w:ind w:left="709" w:hanging="425"/>
        <w:jc w:val="both"/>
        <w:rPr>
          <w:color w:val="000000"/>
        </w:rPr>
      </w:pPr>
      <w:r w:rsidRPr="00E26170">
        <w:rPr>
          <w:color w:val="000000"/>
        </w:rPr>
        <w:t>v případě, že není možné takto vícepráce ocenit, bude použito ceníku URS platného v době provádění díla.</w:t>
      </w:r>
    </w:p>
    <w:p w14:paraId="7EA8E4D5" w14:textId="77777777" w:rsidR="005D0CB0" w:rsidRPr="0007085F" w:rsidRDefault="00457D0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07085F">
        <w:rPr>
          <w:color w:val="000000"/>
        </w:rPr>
        <w:t>Vícepráce a méněpráce nelze vůči sobě vzájemně započítat.</w:t>
      </w:r>
    </w:p>
    <w:p w14:paraId="7EA8E4D6" w14:textId="77777777" w:rsidR="008D1F83" w:rsidRPr="0007085F" w:rsidRDefault="005D0CB0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 w:themeColor="text1"/>
        </w:rPr>
      </w:pPr>
      <w:r w:rsidRPr="00AE273C">
        <w:rPr>
          <w:color w:val="000000" w:themeColor="text1"/>
        </w:rPr>
        <w:t xml:space="preserve">V případě, že </w:t>
      </w:r>
      <w:r>
        <w:rPr>
          <w:color w:val="000000" w:themeColor="text1"/>
        </w:rPr>
        <w:t>z</w:t>
      </w:r>
      <w:r w:rsidRPr="00AE273C">
        <w:rPr>
          <w:color w:val="000000" w:themeColor="text1"/>
        </w:rPr>
        <w:t xml:space="preserve">hotovitel navrhne použití postupů nebo materiálů, které se liší od postupů či materiálů dle této </w:t>
      </w:r>
      <w:r w:rsidRPr="008B73BC">
        <w:rPr>
          <w:color w:val="000000"/>
        </w:rPr>
        <w:t>smlouvy</w:t>
      </w:r>
      <w:r w:rsidRPr="00AE273C">
        <w:rPr>
          <w:color w:val="000000" w:themeColor="text1"/>
        </w:rPr>
        <w:t xml:space="preserve">, je povinen je nahradit pouze postupy a materiály stejné jakosti a technických parametrů. V případě, že smlouva obsahuje konkrétní obchodní označení výrobku či materiálu, je </w:t>
      </w:r>
      <w:r>
        <w:rPr>
          <w:color w:val="000000" w:themeColor="text1"/>
        </w:rPr>
        <w:t>z</w:t>
      </w:r>
      <w:r w:rsidRPr="00AE273C">
        <w:rPr>
          <w:color w:val="000000" w:themeColor="text1"/>
        </w:rPr>
        <w:t xml:space="preserve">hotovitel oprávněn jej nahradit výrobkem či materiálem stejných technických parametrů a jakosti, který předloží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bjednateli ke schválení. Jakékoliv změny musí být předem odsouhlaseny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bjednatelem. V případě, že </w:t>
      </w:r>
      <w:r>
        <w:rPr>
          <w:color w:val="000000" w:themeColor="text1"/>
        </w:rPr>
        <w:t>z</w:t>
      </w:r>
      <w:r w:rsidRPr="00AE273C">
        <w:rPr>
          <w:color w:val="000000" w:themeColor="text1"/>
        </w:rPr>
        <w:t xml:space="preserve">hotovitel provede změny či použije materiály v rozporu se </w:t>
      </w:r>
      <w:r>
        <w:rPr>
          <w:color w:val="000000" w:themeColor="text1"/>
        </w:rPr>
        <w:t>s</w:t>
      </w:r>
      <w:r w:rsidRPr="00AE273C">
        <w:rPr>
          <w:color w:val="000000" w:themeColor="text1"/>
        </w:rPr>
        <w:t xml:space="preserve">mlouvou bez souhlasu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bjednatele, je povinen na pokyn </w:t>
      </w:r>
      <w:r>
        <w:rPr>
          <w:color w:val="000000" w:themeColor="text1"/>
        </w:rPr>
        <w:t>o</w:t>
      </w:r>
      <w:r w:rsidRPr="00AE273C">
        <w:rPr>
          <w:color w:val="000000" w:themeColor="text1"/>
        </w:rPr>
        <w:t xml:space="preserve">bjednatele na vlastní náklad provést taková opatření a práce za účelem uvedení </w:t>
      </w:r>
      <w:r>
        <w:rPr>
          <w:color w:val="000000" w:themeColor="text1"/>
        </w:rPr>
        <w:t>d</w:t>
      </w:r>
      <w:r w:rsidRPr="00AE273C">
        <w:rPr>
          <w:color w:val="000000" w:themeColor="text1"/>
        </w:rPr>
        <w:t xml:space="preserve">íla do souladu se </w:t>
      </w:r>
      <w:r>
        <w:rPr>
          <w:color w:val="000000" w:themeColor="text1"/>
        </w:rPr>
        <w:t>s</w:t>
      </w:r>
      <w:r w:rsidRPr="00AE273C">
        <w:rPr>
          <w:color w:val="000000" w:themeColor="text1"/>
        </w:rPr>
        <w:t xml:space="preserve">mlouvou.  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8E5BF" wp14:editId="7EA8E5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A8E5D7" w14:textId="77777777" w:rsidR="00CA58E2" w:rsidRPr="008519AB" w:rsidRDefault="00CA58E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8E5BF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7EA8E5D7" w14:textId="77777777" w:rsidR="00CA58E2" w:rsidRPr="008519AB" w:rsidRDefault="00CA58E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EA8E4D7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t>Sankce, zánik smlouvy</w:t>
      </w:r>
    </w:p>
    <w:p w14:paraId="7EA8E4D8" w14:textId="77777777" w:rsidR="00BF05E5" w:rsidRPr="008B73BC" w:rsidRDefault="00BF05E5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 w:themeColor="text1"/>
        </w:rPr>
      </w:pPr>
      <w:r w:rsidRPr="00565B8F">
        <w:t xml:space="preserve">Bude-li </w:t>
      </w:r>
      <w:r>
        <w:t>zhotovitel</w:t>
      </w:r>
      <w:r w:rsidRPr="00565B8F">
        <w:t xml:space="preserve"> v </w:t>
      </w:r>
      <w:r w:rsidRPr="008B73BC">
        <w:rPr>
          <w:color w:val="000000" w:themeColor="text1"/>
        </w:rPr>
        <w:t>prodlení se splněním díla, zavazuje se zhotovitel zaplatit objednateli smluvní pokutu ve výši 1</w:t>
      </w:r>
      <w:r w:rsidR="00A15B69" w:rsidRPr="008B73BC">
        <w:rPr>
          <w:color w:val="000000" w:themeColor="text1"/>
        </w:rPr>
        <w:t xml:space="preserve"> </w:t>
      </w:r>
      <w:r w:rsidRPr="008B73BC">
        <w:rPr>
          <w:color w:val="000000" w:themeColor="text1"/>
        </w:rPr>
        <w:t xml:space="preserve">% z celkové ceny díla za každý </w:t>
      </w:r>
      <w:r w:rsidR="00422A0A" w:rsidRPr="008B73BC">
        <w:rPr>
          <w:color w:val="000000" w:themeColor="text1"/>
        </w:rPr>
        <w:t xml:space="preserve">započatý </w:t>
      </w:r>
      <w:r w:rsidRPr="008B73BC">
        <w:rPr>
          <w:color w:val="000000" w:themeColor="text1"/>
        </w:rPr>
        <w:t>den prodlení. Smluvní pokutou není dotčen nárok objednatele na náhradu případné škody v plné výši.</w:t>
      </w:r>
    </w:p>
    <w:p w14:paraId="7EA8E4D9" w14:textId="77777777" w:rsidR="00BE0575" w:rsidRPr="008B73BC" w:rsidRDefault="00BE0575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color w:val="000000" w:themeColor="text1"/>
        </w:rPr>
      </w:pPr>
      <w:r w:rsidRPr="008B73BC">
        <w:rPr>
          <w:color w:val="000000" w:themeColor="text1"/>
        </w:rPr>
        <w:t>Bude-li objednatel v prodlení se zaplacením ceny díla, zavazuje se objednatel zaplatit zhotoviteli smluvní pokutu ve výši 0,</w:t>
      </w:r>
      <w:r w:rsidR="00CA58E2" w:rsidRPr="008B73BC">
        <w:rPr>
          <w:color w:val="000000" w:themeColor="text1"/>
        </w:rPr>
        <w:t>0</w:t>
      </w:r>
      <w:r w:rsidR="00A15B69" w:rsidRPr="008B73BC">
        <w:rPr>
          <w:color w:val="000000" w:themeColor="text1"/>
        </w:rPr>
        <w:t xml:space="preserve">5 </w:t>
      </w:r>
      <w:r w:rsidRPr="008B73BC">
        <w:rPr>
          <w:color w:val="000000" w:themeColor="text1"/>
        </w:rPr>
        <w:t xml:space="preserve">% z dlužné částky za každý </w:t>
      </w:r>
      <w:r w:rsidR="00422A0A" w:rsidRPr="008B73BC">
        <w:rPr>
          <w:color w:val="000000" w:themeColor="text1"/>
        </w:rPr>
        <w:t xml:space="preserve">započatý </w:t>
      </w:r>
      <w:r w:rsidRPr="008B73BC">
        <w:rPr>
          <w:color w:val="000000" w:themeColor="text1"/>
        </w:rPr>
        <w:t xml:space="preserve">den prodlení. </w:t>
      </w:r>
    </w:p>
    <w:p w14:paraId="7EA8E4DA" w14:textId="77777777" w:rsidR="00BF05E5" w:rsidRPr="00CF2EDD" w:rsidRDefault="00BF05E5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b/>
          <w:szCs w:val="24"/>
        </w:rPr>
      </w:pPr>
      <w:r w:rsidRPr="008B73BC">
        <w:rPr>
          <w:color w:val="000000" w:themeColor="text1"/>
        </w:rPr>
        <w:t>Objednatel je oprávněn</w:t>
      </w:r>
      <w:r w:rsidRPr="00CF2EDD">
        <w:t xml:space="preserve"> od této smlouvy odstoupit zejména </w:t>
      </w:r>
    </w:p>
    <w:p w14:paraId="7EA8E4DB" w14:textId="77777777" w:rsidR="00BF05E5" w:rsidRPr="00CF2EDD" w:rsidRDefault="00BF05E5" w:rsidP="008E56E5">
      <w:pPr>
        <w:pStyle w:val="ListLetter-ContractCzechRadio"/>
        <w:tabs>
          <w:tab w:val="clear" w:pos="312"/>
          <w:tab w:val="clear" w:pos="624"/>
          <w:tab w:val="clear" w:pos="936"/>
          <w:tab w:val="left" w:pos="709"/>
        </w:tabs>
        <w:ind w:left="709" w:hanging="425"/>
        <w:rPr>
          <w:b/>
          <w:szCs w:val="24"/>
        </w:rPr>
      </w:pPr>
      <w:r w:rsidRPr="00CF2EDD">
        <w:t xml:space="preserve">v případě prodlení zhotovitele s provedením díla o více </w:t>
      </w:r>
      <w:r w:rsidR="00A15B69">
        <w:t>než 15</w:t>
      </w:r>
      <w:r w:rsidR="00A15B69" w:rsidRPr="00BF05E5">
        <w:t xml:space="preserve"> </w:t>
      </w:r>
      <w:r w:rsidRPr="00BF05E5">
        <w:t>dní</w:t>
      </w:r>
      <w:r>
        <w:t>;</w:t>
      </w:r>
    </w:p>
    <w:p w14:paraId="7EA8E4DC" w14:textId="77777777" w:rsidR="00BF05E5" w:rsidRDefault="00BF05E5" w:rsidP="008E56E5">
      <w:pPr>
        <w:pStyle w:val="ListLetter-ContractCzechRadio"/>
        <w:tabs>
          <w:tab w:val="clear" w:pos="312"/>
          <w:tab w:val="clear" w:pos="624"/>
          <w:tab w:val="clear" w:pos="936"/>
          <w:tab w:val="left" w:pos="709"/>
        </w:tabs>
        <w:ind w:left="709" w:hanging="425"/>
        <w:jc w:val="both"/>
      </w:pPr>
      <w:r w:rsidRPr="00CF2EDD"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7EA8E4DD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7EA8E4DE" w14:textId="77777777" w:rsidR="00F043FF" w:rsidRDefault="00F043FF" w:rsidP="008B73BC">
      <w:pPr>
        <w:pStyle w:val="ListNumber-ContractCzechRadio"/>
        <w:tabs>
          <w:tab w:val="clear" w:pos="312"/>
          <w:tab w:val="left" w:pos="284"/>
        </w:tabs>
        <w:ind w:hanging="454"/>
        <w:jc w:val="both"/>
      </w:pPr>
      <w:r>
        <w:t xml:space="preserve">Smluvní strany pro </w:t>
      </w:r>
      <w:r w:rsidR="00A15B69">
        <w:t xml:space="preserve">vyloučení možných </w:t>
      </w:r>
      <w:r>
        <w:t>pochybností uvádí následující:</w:t>
      </w:r>
    </w:p>
    <w:p w14:paraId="7EA8E4DF" w14:textId="77777777" w:rsidR="006E1628" w:rsidRDefault="006E1628" w:rsidP="008B73BC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425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3B4816">
        <w:t xml:space="preserve">OZ </w:t>
      </w:r>
      <w:r>
        <w:t xml:space="preserve">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7EA8E4E0" w14:textId="77777777" w:rsidR="00F043FF" w:rsidRDefault="00F043FF" w:rsidP="008E56E5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425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EA8E4E1" w14:textId="77777777" w:rsidR="00F043FF" w:rsidRDefault="00F043FF" w:rsidP="008E56E5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425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EA8E4E2" w14:textId="77777777" w:rsidR="00F805A1" w:rsidRDefault="002932DA" w:rsidP="008E56E5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425"/>
        <w:jc w:val="both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7EA8E4E3" w14:textId="77777777" w:rsidR="00F72AB3" w:rsidRDefault="002932DA" w:rsidP="008E56E5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425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A15B69">
        <w:t>.</w:t>
      </w:r>
    </w:p>
    <w:p w14:paraId="7EA8E4E4" w14:textId="77777777" w:rsidR="000A401B" w:rsidRDefault="000A401B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0A401B">
        <w:t xml:space="preserve">Zhotovitel bere na vědomí, že objednatel je jako zadavatel veřejné zakázky </w:t>
      </w:r>
      <w:r w:rsidR="00F721F8">
        <w:t>oprávněn</w:t>
      </w:r>
      <w:r w:rsidR="00F721F8" w:rsidRPr="000A401B">
        <w:t xml:space="preserve"> </w:t>
      </w:r>
      <w:r w:rsidRPr="000A401B">
        <w:t xml:space="preserve">v souladu se zákonem č. </w:t>
      </w:r>
      <w:r w:rsidR="00A15B69" w:rsidRPr="000A401B">
        <w:t>13</w:t>
      </w:r>
      <w:r w:rsidR="00A15B69">
        <w:t>4</w:t>
      </w:r>
      <w:r w:rsidRPr="000A401B">
        <w:t>/20</w:t>
      </w:r>
      <w:r w:rsidR="00A15B69">
        <w:t>1</w:t>
      </w:r>
      <w:r w:rsidRPr="000A401B">
        <w:t xml:space="preserve">6 Sb., o </w:t>
      </w:r>
      <w:r w:rsidR="00A15B69">
        <w:t>zadávání veřejných zakázek</w:t>
      </w:r>
      <w:r w:rsidR="00F721F8">
        <w:t>,</w:t>
      </w:r>
      <w:r w:rsidRPr="000A401B">
        <w:t xml:space="preserve"> uveřejnit na profilu </w:t>
      </w:r>
      <w:r w:rsidRPr="000A401B">
        <w:lastRenderedPageBreak/>
        <w:t>zadavatele tuto smlouvu včetně všech jejích změn a dodatků, pokud její cena přesáhne částku 500.000,- Kč bez DPH.</w:t>
      </w:r>
    </w:p>
    <w:p w14:paraId="7EA8E4E5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7EA8E4E6" w14:textId="77777777" w:rsidR="00F36299" w:rsidRPr="006D0812" w:rsidRDefault="00F3629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>Tato smlouva nabývá platnosti dnem jejího podpisu oběma smluvními stranami</w:t>
      </w:r>
      <w:r w:rsidR="00F721F8">
        <w:t xml:space="preserve"> </w:t>
      </w:r>
      <w:r w:rsidR="00F721F8" w:rsidRPr="006D0812">
        <w:t>a účinnosti</w:t>
      </w:r>
      <w:r w:rsidR="00F721F8">
        <w:t xml:space="preserve"> jejím uveřejněním v registru smluv v souladu se zákonem </w:t>
      </w:r>
      <w:r w:rsidR="00F721F8" w:rsidRPr="00B92286">
        <w:t>č. 340/2015 Sb., o zvláštních podmínkách účinnosti některých smluv, uveřejňování těchto smluv a o registru smluv (zákon o registru smluv).</w:t>
      </w:r>
    </w:p>
    <w:p w14:paraId="7EA8E4E7" w14:textId="77777777" w:rsidR="00043DF0" w:rsidRPr="006D0812" w:rsidRDefault="00043DF0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8B73BC">
        <w:t xml:space="preserve">Práva a povinnosti </w:t>
      </w:r>
      <w:r w:rsidR="002D03F1" w:rsidRPr="008B73BC">
        <w:t>s</w:t>
      </w:r>
      <w:r w:rsidRPr="008B73BC">
        <w:t xml:space="preserve">mluvních stran touto </w:t>
      </w:r>
      <w:r w:rsidR="00A8412E" w:rsidRPr="008B73BC">
        <w:t xml:space="preserve">smlouvou </w:t>
      </w:r>
      <w:r w:rsidRPr="008B73BC">
        <w:t>neupravená se řídí příslušnými ustanoveními zákona č. 89/2012 Sb., občanský zákoník.</w:t>
      </w:r>
    </w:p>
    <w:p w14:paraId="7EA8E4E8" w14:textId="77777777" w:rsidR="00F36299" w:rsidRPr="006D0812" w:rsidRDefault="00F36299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7EA8E4E9" w14:textId="77777777" w:rsidR="00043DF0" w:rsidRPr="006D0812" w:rsidRDefault="00043DF0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B92286">
        <w:t xml:space="preserve">Pro případ sporu vzniklého mezi </w:t>
      </w:r>
      <w:r w:rsidRPr="008E56E5">
        <w:t>smluvními stranami se v souladu s ustanovením § 89a zákona č. 99/1963 Sb., občanský soudní řád</w:t>
      </w:r>
      <w:r w:rsidR="0083191B" w:rsidRPr="008E56E5">
        <w:t>, ve znění pozdějších předpisů,</w:t>
      </w:r>
      <w:r w:rsidRPr="008E56E5">
        <w:t xml:space="preserve"> sjednává jako místně příslušný </w:t>
      </w:r>
      <w:r w:rsidR="0083191B" w:rsidRPr="008E56E5">
        <w:t xml:space="preserve">soud </w:t>
      </w:r>
      <w:r w:rsidRPr="008E56E5"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7EA8E4EA" w14:textId="77777777" w:rsidR="00BE6222" w:rsidRPr="006D0812" w:rsidRDefault="00BE6222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7EA8E4F0" w14:textId="481B414E" w:rsidR="0083191B" w:rsidRDefault="0083191B" w:rsidP="008B73BC">
      <w:pPr>
        <w:pStyle w:val="ListNumber-ContractCzechRadio"/>
        <w:tabs>
          <w:tab w:val="clear" w:pos="312"/>
          <w:tab w:val="left" w:pos="284"/>
        </w:tabs>
        <w:spacing w:after="0"/>
        <w:ind w:left="284" w:hanging="284"/>
        <w:jc w:val="both"/>
      </w:pPr>
      <w:r w:rsidRPr="00B92286">
        <w:t>Tato smlouva</w:t>
      </w:r>
      <w:r w:rsidRPr="00876F15">
        <w:rPr>
          <w:rFonts w:cs="Arial"/>
          <w:szCs w:val="20"/>
        </w:rPr>
        <w:t xml:space="preserve"> včetně jejích příloh a případných změn (např. dodatek smlouvy) bude uveřejněna </w:t>
      </w:r>
      <w:r w:rsidRPr="008E56E5">
        <w:rPr>
          <w:rFonts w:cs="Arial"/>
          <w:szCs w:val="20"/>
        </w:rPr>
        <w:t>Českým rozhlasem</w:t>
      </w:r>
      <w:r w:rsidR="008E56E5">
        <w:rPr>
          <w:rFonts w:cs="Arial"/>
          <w:szCs w:val="20"/>
        </w:rPr>
        <w:t xml:space="preserve"> </w:t>
      </w:r>
      <w:r>
        <w:t xml:space="preserve">v registru smluv v souladu se </w:t>
      </w:r>
      <w:r w:rsidR="00F721F8">
        <w:t xml:space="preserve">zákonem o </w:t>
      </w:r>
      <w:r>
        <w:t xml:space="preserve">registru smluv, v platném znění. Pokud smlouvu uveřejní v registru smluv zhotovitel, zašle ČRo potvrzení o uveřejnění této smlouvy bez zbytečného odkladu. Tento </w:t>
      </w:r>
      <w:r w:rsidR="00F721F8">
        <w:t xml:space="preserve">odstavec </w:t>
      </w:r>
      <w:r>
        <w:t>je samostatnou dohodou smluvních stran oddělitelnou od ostatních ustanovení smlouvy.</w:t>
      </w:r>
    </w:p>
    <w:p w14:paraId="7EA8E4F1" w14:textId="77777777" w:rsidR="0083191B" w:rsidRPr="0083191B" w:rsidRDefault="0083191B" w:rsidP="008E56E5">
      <w:pPr>
        <w:tabs>
          <w:tab w:val="left" w:pos="284"/>
        </w:tabs>
        <w:ind w:left="284" w:hanging="284"/>
        <w:jc w:val="both"/>
        <w:rPr>
          <w:rFonts w:cs="Arial"/>
          <w:szCs w:val="20"/>
        </w:rPr>
      </w:pPr>
    </w:p>
    <w:p w14:paraId="7EA8E4F2" w14:textId="77777777" w:rsidR="00043DF0" w:rsidRPr="006D0812" w:rsidRDefault="00043DF0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6D0812">
        <w:t>Nedílnou součástí této smlouvy je její:</w:t>
      </w:r>
    </w:p>
    <w:p w14:paraId="7EA8E4F3" w14:textId="5AA0F4FA" w:rsidR="005E67B4" w:rsidRDefault="00043DF0" w:rsidP="008B73BC">
      <w:pPr>
        <w:pStyle w:val="Heading-Number-ContractCzechRadio"/>
        <w:numPr>
          <w:ilvl w:val="0"/>
          <w:numId w:val="0"/>
        </w:numPr>
        <w:tabs>
          <w:tab w:val="clear" w:pos="0"/>
          <w:tab w:val="left" w:pos="284"/>
        </w:tabs>
        <w:spacing w:after="0"/>
        <w:ind w:firstLine="284"/>
        <w:jc w:val="left"/>
        <w:rPr>
          <w:b w:val="0"/>
        </w:rPr>
      </w:pPr>
      <w:r w:rsidRPr="006D0812">
        <w:tab/>
      </w:r>
      <w:r w:rsidR="005E67B4" w:rsidRPr="000A401B">
        <w:rPr>
          <w:b w:val="0"/>
        </w:rPr>
        <w:t xml:space="preserve">Příloha </w:t>
      </w:r>
      <w:r w:rsidR="000A401B">
        <w:rPr>
          <w:b w:val="0"/>
        </w:rPr>
        <w:t xml:space="preserve">č. 1 </w:t>
      </w:r>
      <w:r w:rsidR="00BE0575" w:rsidRPr="000A401B">
        <w:rPr>
          <w:b w:val="0"/>
        </w:rPr>
        <w:t>–</w:t>
      </w:r>
      <w:r w:rsidR="00F8414F" w:rsidRPr="000A401B">
        <w:rPr>
          <w:b w:val="0"/>
        </w:rPr>
        <w:t xml:space="preserve"> P</w:t>
      </w:r>
      <w:r w:rsidR="005E67B4" w:rsidRPr="000A401B">
        <w:rPr>
          <w:b w:val="0"/>
        </w:rPr>
        <w:t>rotokol o odevzdání</w:t>
      </w:r>
      <w:r w:rsidR="008E56E5">
        <w:rPr>
          <w:b w:val="0"/>
        </w:rPr>
        <w:t>;</w:t>
      </w:r>
    </w:p>
    <w:p w14:paraId="7EA8E4F4" w14:textId="1561DA2E" w:rsidR="000A401B" w:rsidRDefault="000A401B" w:rsidP="008B73BC">
      <w:pPr>
        <w:pStyle w:val="ListNumber-ContractCzechRadio"/>
        <w:numPr>
          <w:ilvl w:val="0"/>
          <w:numId w:val="0"/>
        </w:numPr>
        <w:tabs>
          <w:tab w:val="clear" w:pos="312"/>
          <w:tab w:val="clear" w:pos="1559"/>
          <w:tab w:val="clear" w:pos="1871"/>
          <w:tab w:val="left" w:pos="284"/>
          <w:tab w:val="left" w:pos="1560"/>
        </w:tabs>
        <w:spacing w:after="0"/>
        <w:ind w:left="284"/>
        <w:jc w:val="both"/>
      </w:pPr>
      <w:r>
        <w:t xml:space="preserve">Příloha č. 2 – </w:t>
      </w:r>
      <w:r w:rsidR="005C111F" w:rsidRPr="005C111F">
        <w:t>Dokumentace pro provedení stavby zpracovaná Ing. arch. Milošem Klementem</w:t>
      </w:r>
      <w:r w:rsidR="008E56E5">
        <w:t xml:space="preserve"> </w:t>
      </w:r>
      <w:r w:rsidR="005C111F" w:rsidRPr="005C111F">
        <w:t>Nejedlého 381/9, 638 00 Brno – Lesná v červenci 2017 pod zakázkovým číslem 7/2017</w:t>
      </w:r>
      <w:r w:rsidR="008E56E5">
        <w:t>;</w:t>
      </w:r>
    </w:p>
    <w:p w14:paraId="7EA8E4F5" w14:textId="7D4C6380" w:rsidR="000A401B" w:rsidRPr="000A401B" w:rsidRDefault="000A401B" w:rsidP="008B73BC">
      <w:pPr>
        <w:pStyle w:val="ListNumber-ContractCzechRadio"/>
        <w:numPr>
          <w:ilvl w:val="0"/>
          <w:numId w:val="0"/>
        </w:numPr>
        <w:tabs>
          <w:tab w:val="left" w:pos="284"/>
        </w:tabs>
        <w:spacing w:after="0"/>
        <w:ind w:left="454" w:hanging="170"/>
      </w:pPr>
      <w:r>
        <w:t xml:space="preserve">Příloha č. 3 – Tabulka pro výpočet nabídkové ceny – </w:t>
      </w:r>
      <w:r w:rsidR="0035512C">
        <w:t xml:space="preserve">cenová nabídka </w:t>
      </w:r>
      <w:r>
        <w:t>zhotovitele</w:t>
      </w:r>
      <w:r w:rsidR="008E56E5">
        <w:t>;</w:t>
      </w:r>
    </w:p>
    <w:p w14:paraId="7EA8E4F6" w14:textId="769233F0" w:rsidR="000A401B" w:rsidRPr="000A401B" w:rsidRDefault="000A401B" w:rsidP="008B73BC">
      <w:pPr>
        <w:pStyle w:val="ListNumber-ContractCzechRadio"/>
        <w:numPr>
          <w:ilvl w:val="0"/>
          <w:numId w:val="0"/>
        </w:numPr>
        <w:tabs>
          <w:tab w:val="left" w:pos="284"/>
        </w:tabs>
        <w:spacing w:after="0"/>
        <w:ind w:left="454" w:hanging="170"/>
      </w:pPr>
      <w:r w:rsidRPr="000A401B">
        <w:t xml:space="preserve">Příloha </w:t>
      </w:r>
      <w:r>
        <w:t xml:space="preserve">č. 4 </w:t>
      </w:r>
      <w:r w:rsidRPr="000A401B">
        <w:t xml:space="preserve">– </w:t>
      </w:r>
      <w:r>
        <w:t>Technické zadání stavebních prací</w:t>
      </w:r>
      <w:r w:rsidR="008E56E5">
        <w:t>;</w:t>
      </w:r>
    </w:p>
    <w:p w14:paraId="51FB825F" w14:textId="3DB0C310" w:rsidR="008E56E5" w:rsidRDefault="008E56E5" w:rsidP="00B128E7">
      <w:pPr>
        <w:pStyle w:val="ListNumber-ContractCzechRadio"/>
        <w:numPr>
          <w:ilvl w:val="0"/>
          <w:numId w:val="0"/>
        </w:numPr>
        <w:tabs>
          <w:tab w:val="clear" w:pos="1247"/>
          <w:tab w:val="left" w:pos="284"/>
        </w:tabs>
        <w:spacing w:after="0"/>
        <w:ind w:left="454" w:hanging="312"/>
      </w:pPr>
      <w:r>
        <w:tab/>
      </w:r>
      <w:r w:rsidR="00EB789E" w:rsidRPr="000A401B">
        <w:t xml:space="preserve">Příloha </w:t>
      </w:r>
      <w:r w:rsidR="000A401B">
        <w:t xml:space="preserve">č. 5 </w:t>
      </w:r>
      <w:r w:rsidR="008F2BA6" w:rsidRPr="000A401B">
        <w:t>–</w:t>
      </w:r>
      <w:r w:rsidR="00EB789E" w:rsidRPr="000A401B">
        <w:t xml:space="preserve"> Podmínky provádění činností externích osob v objektech ČRo</w:t>
      </w:r>
      <w:r>
        <w:t>.</w:t>
      </w:r>
    </w:p>
    <w:p w14:paraId="7EA8E4F8" w14:textId="77777777" w:rsidR="000A401B" w:rsidRPr="000A401B" w:rsidRDefault="000A401B" w:rsidP="008B73BC">
      <w:pPr>
        <w:pStyle w:val="ListNumber-ContractCzechRadio"/>
        <w:numPr>
          <w:ilvl w:val="0"/>
          <w:numId w:val="0"/>
        </w:numPr>
        <w:tabs>
          <w:tab w:val="clear" w:pos="1247"/>
          <w:tab w:val="left" w:pos="284"/>
        </w:tabs>
        <w:ind w:left="454" w:hanging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7EA8E4FB" w14:textId="77777777" w:rsidTr="00BF05E5">
        <w:tc>
          <w:tcPr>
            <w:tcW w:w="4366" w:type="dxa"/>
          </w:tcPr>
          <w:p w14:paraId="7EA8E4F9" w14:textId="77777777" w:rsidR="00BA16BB" w:rsidRPr="006D0812" w:rsidRDefault="00BA16BB" w:rsidP="008B73B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</w:t>
            </w:r>
            <w:r w:rsidR="0053716E">
              <w:t>: ………………………………</w:t>
            </w:r>
          </w:p>
        </w:tc>
        <w:tc>
          <w:tcPr>
            <w:tcW w:w="4366" w:type="dxa"/>
          </w:tcPr>
          <w:p w14:paraId="7EA8E4FA" w14:textId="77777777" w:rsidR="00BA16BB" w:rsidRPr="006D0812" w:rsidRDefault="00BA16BB" w:rsidP="008B73B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Město </w:t>
            </w:r>
            <w:r w:rsidR="0053716E" w:rsidRPr="0053716E">
              <w:t>dne: ………………………………</w:t>
            </w:r>
          </w:p>
        </w:tc>
      </w:tr>
      <w:tr w:rsidR="00BA16BB" w:rsidRPr="006D0812" w14:paraId="7EA8E4FE" w14:textId="77777777" w:rsidTr="008B73BC">
        <w:trPr>
          <w:trHeight w:val="1587"/>
        </w:trPr>
        <w:tc>
          <w:tcPr>
            <w:tcW w:w="4366" w:type="dxa"/>
          </w:tcPr>
          <w:p w14:paraId="7EA8E4FC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7EA8E4FD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</w:tc>
      </w:tr>
    </w:tbl>
    <w:p w14:paraId="7EA8E4FF" w14:textId="77777777" w:rsidR="00F6014B" w:rsidRDefault="00F6014B" w:rsidP="00881C56"/>
    <w:p w14:paraId="7EA8E504" w14:textId="77777777" w:rsidR="00051AC8" w:rsidRDefault="00051AC8" w:rsidP="008B73BC">
      <w:pPr>
        <w:pStyle w:val="SubjectName-ContractCzechRadio"/>
      </w:pPr>
    </w:p>
    <w:p w14:paraId="7EA8E505" w14:textId="77777777" w:rsidR="00051AC8" w:rsidRDefault="00051AC8" w:rsidP="0023258C">
      <w:pPr>
        <w:pStyle w:val="SubjectName-ContractCzechRadio"/>
        <w:jc w:val="center"/>
      </w:pPr>
    </w:p>
    <w:p w14:paraId="7EA8E507" w14:textId="77777777" w:rsidR="00051AC8" w:rsidRPr="008E56E5" w:rsidRDefault="00051AC8" w:rsidP="008B73BC">
      <w:pPr>
        <w:pStyle w:val="SubjectName-ContractCzechRadio"/>
      </w:pPr>
    </w:p>
    <w:p w14:paraId="7EA8E508" w14:textId="77777777" w:rsidR="00051AC8" w:rsidRPr="008E56E5" w:rsidRDefault="00051AC8" w:rsidP="008E56E5">
      <w:pPr>
        <w:pStyle w:val="SubjectName-ContractCzechRadio"/>
        <w:jc w:val="center"/>
      </w:pPr>
    </w:p>
    <w:p w14:paraId="7EA8E50B" w14:textId="77777777" w:rsidR="00731E1C" w:rsidRPr="00375397" w:rsidRDefault="00731E1C" w:rsidP="008B73B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</w:pPr>
      <w:r w:rsidRPr="008B73BC">
        <w:rPr>
          <w:b/>
        </w:rPr>
        <w:t>PŘÍLOHA</w:t>
      </w:r>
      <w:r w:rsidR="0053716E" w:rsidRPr="008B73BC">
        <w:rPr>
          <w:b/>
        </w:rPr>
        <w:t xml:space="preserve"> č. 1</w:t>
      </w:r>
      <w:r w:rsidR="002932DA" w:rsidRPr="008B73BC">
        <w:rPr>
          <w:b/>
        </w:rPr>
        <w:t xml:space="preserve"> </w:t>
      </w:r>
      <w:r w:rsidRPr="008B73BC">
        <w:rPr>
          <w:b/>
        </w:rPr>
        <w:t>–</w:t>
      </w:r>
      <w:r w:rsidR="00F8414F" w:rsidRPr="008B73BC">
        <w:rPr>
          <w:b/>
        </w:rPr>
        <w:t xml:space="preserve"> </w:t>
      </w:r>
      <w:r w:rsidRPr="008B73BC">
        <w:rPr>
          <w:b/>
        </w:rPr>
        <w:t xml:space="preserve">PROTOKOL O </w:t>
      </w:r>
      <w:r w:rsidR="00882671" w:rsidRPr="008B73BC">
        <w:rPr>
          <w:b/>
        </w:rPr>
        <w:t>ODEVZDÁNÍ</w:t>
      </w:r>
    </w:p>
    <w:p w14:paraId="7EA8E50C" w14:textId="77777777" w:rsidR="00731E1C" w:rsidRPr="006D0812" w:rsidRDefault="00731E1C" w:rsidP="0023258C">
      <w:pPr>
        <w:pStyle w:val="SubjectSpecification-ContractCzechRadio"/>
      </w:pPr>
    </w:p>
    <w:p w14:paraId="7EA8E50D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7EA8E50E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7EA8E50F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53716E" w:rsidRPr="0053716E">
        <w:rPr>
          <w:rFonts w:cs="Arial"/>
          <w:szCs w:val="20"/>
        </w:rPr>
        <w:t>Miroslav Voráček</w:t>
      </w:r>
    </w:p>
    <w:p w14:paraId="7EA8E510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53716E">
        <w:t> </w:t>
      </w:r>
      <w:r w:rsidR="0053716E" w:rsidRPr="00C54607">
        <w:rPr>
          <w:rFonts w:cs="Arial"/>
          <w:szCs w:val="20"/>
        </w:rPr>
        <w:t>221 553 549</w:t>
      </w:r>
    </w:p>
    <w:p w14:paraId="7EA8E511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53716E" w:rsidRPr="0053716E">
        <w:rPr>
          <w:rFonts w:cs="Arial"/>
          <w:szCs w:val="20"/>
        </w:rPr>
        <w:t>miroslav.voracek</w:t>
      </w:r>
      <w:r w:rsidRPr="0053716E">
        <w:rPr>
          <w:rFonts w:cs="Arial"/>
          <w:szCs w:val="20"/>
        </w:rPr>
        <w:t>@</w:t>
      </w:r>
      <w:r w:rsidRPr="0053716E">
        <w:t>rozhlas.cz</w:t>
      </w:r>
    </w:p>
    <w:p w14:paraId="7EA8E512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7EA8E513" w14:textId="77777777" w:rsidR="00731E1C" w:rsidRPr="006D0812" w:rsidRDefault="00731E1C" w:rsidP="00731E1C"/>
    <w:p w14:paraId="7EA8E514" w14:textId="77777777" w:rsidR="00731E1C" w:rsidRPr="006D0812" w:rsidRDefault="00731E1C" w:rsidP="00731E1C">
      <w:r w:rsidRPr="006D0812">
        <w:t>a</w:t>
      </w:r>
    </w:p>
    <w:p w14:paraId="7EA8E515" w14:textId="77777777" w:rsidR="00731E1C" w:rsidRPr="006D0812" w:rsidRDefault="00731E1C" w:rsidP="00731E1C"/>
    <w:p w14:paraId="7EA8E516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7EA8E517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0953E1">
        <w:rPr>
          <w:b/>
        </w:rPr>
        <w:t>]</w:t>
      </w:r>
    </w:p>
    <w:p w14:paraId="7EA8E518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519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51A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EA8E51B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7EA8E51C" w14:textId="77777777" w:rsidR="00731E1C" w:rsidRPr="006D0812" w:rsidRDefault="00731E1C" w:rsidP="00F95632">
      <w:pPr>
        <w:pStyle w:val="Heading-Number-ContractCzechRadio"/>
        <w:numPr>
          <w:ilvl w:val="0"/>
          <w:numId w:val="27"/>
        </w:numPr>
      </w:pPr>
    </w:p>
    <w:p w14:paraId="7EA8E51D" w14:textId="08F3D9AD" w:rsidR="0079034E" w:rsidRPr="006D0812" w:rsidRDefault="00731E1C" w:rsidP="008B73BC">
      <w:pPr>
        <w:pStyle w:val="ListNumber-ContractCzechRadio"/>
        <w:tabs>
          <w:tab w:val="clear" w:pos="312"/>
          <w:tab w:val="clear" w:pos="624"/>
          <w:tab w:val="left" w:pos="284"/>
        </w:tabs>
        <w:ind w:left="284" w:hanging="284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</w:t>
      </w:r>
      <w:r w:rsidR="0053716E">
        <w:t xml:space="preserve">č. OISM </w:t>
      </w:r>
      <w:r w:rsidR="003B4816">
        <w:t>10</w:t>
      </w:r>
      <w:r w:rsidR="008B73BC">
        <w:t>8</w:t>
      </w:r>
      <w:r w:rsidR="00490364">
        <w:t>8</w:t>
      </w:r>
      <w:r w:rsidR="0053716E">
        <w:t>.</w:t>
      </w:r>
      <w:r w:rsidR="008B73BC">
        <w:t xml:space="preserve">3 </w:t>
      </w:r>
      <w:r w:rsidRPr="006D0812">
        <w:t xml:space="preserve">ze dne </w:t>
      </w:r>
      <w:r w:rsidR="0053716E">
        <w:t>……………………………..</w:t>
      </w:r>
      <w:r w:rsidRPr="006D0812">
        <w:t xml:space="preserve">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7EA8E51E" w14:textId="7C0BD13F" w:rsidR="00731E1C" w:rsidRPr="006D0812" w:rsidRDefault="008E56E5" w:rsidP="008E56E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284"/>
        </w:tabs>
        <w:ind w:left="284" w:hanging="284"/>
      </w:pPr>
      <w:r>
        <w:tab/>
      </w:r>
      <w:r w:rsidR="00731E1C"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EA8E51F" w14:textId="4DAA583A" w:rsidR="0079034E" w:rsidRPr="006D0812" w:rsidRDefault="008E56E5" w:rsidP="008E56E5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284"/>
        </w:tabs>
        <w:ind w:left="284" w:hanging="284"/>
      </w:pPr>
      <w:r>
        <w:tab/>
      </w:r>
      <w:r w:rsidR="0079034E" w:rsidRPr="006D0812">
        <w:t>……………………………………………………………………………………………………</w:t>
      </w:r>
    </w:p>
    <w:p w14:paraId="7EA8E520" w14:textId="77777777" w:rsidR="00731E1C" w:rsidRPr="006D0812" w:rsidRDefault="00731E1C" w:rsidP="0023258C">
      <w:pPr>
        <w:pStyle w:val="Heading-Number-ContractCzechRadio"/>
      </w:pPr>
    </w:p>
    <w:p w14:paraId="7EA8E521" w14:textId="77777777" w:rsidR="0079034E" w:rsidRPr="006D0812" w:rsidRDefault="0079034E" w:rsidP="008B73BC">
      <w:pPr>
        <w:pStyle w:val="ListNumber-ContractCzechRadio"/>
        <w:ind w:hanging="454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7EA8E522" w14:textId="77777777" w:rsidR="0079034E" w:rsidRPr="006D0812" w:rsidRDefault="0079034E" w:rsidP="008B73BC">
      <w:pPr>
        <w:pStyle w:val="ListNumber-ContractCzechRadio"/>
        <w:ind w:left="284" w:hanging="284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7EA8E523" w14:textId="77777777" w:rsidR="0079034E" w:rsidRPr="006D0812" w:rsidRDefault="0079034E" w:rsidP="008E56E5">
      <w:pPr>
        <w:pStyle w:val="Heading-Number-ContractCzechRadio"/>
        <w:numPr>
          <w:ilvl w:val="0"/>
          <w:numId w:val="0"/>
        </w:numPr>
        <w:ind w:left="284" w:hanging="284"/>
        <w:jc w:val="left"/>
        <w:rPr>
          <w:b w:val="0"/>
          <w:i/>
        </w:rPr>
      </w:pPr>
      <w:r w:rsidRPr="006D0812">
        <w:rPr>
          <w:b w:val="0"/>
          <w:i/>
        </w:rPr>
        <w:tab/>
      </w: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7EA8E524" w14:textId="66777ABB" w:rsidR="0079034E" w:rsidRPr="006D0812" w:rsidRDefault="008E56E5" w:rsidP="008E56E5">
      <w:pPr>
        <w:pStyle w:val="Heading-Number-ContractCzechRadio"/>
        <w:numPr>
          <w:ilvl w:val="0"/>
          <w:numId w:val="0"/>
        </w:numPr>
        <w:ind w:left="284" w:hanging="284"/>
        <w:jc w:val="left"/>
        <w:rPr>
          <w:b w:val="0"/>
          <w:i/>
        </w:rPr>
      </w:pPr>
      <w:r>
        <w:rPr>
          <w:b w:val="0"/>
          <w:i/>
        </w:rPr>
        <w:tab/>
      </w:r>
      <w:r w:rsidR="0079034E"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EA8E525" w14:textId="200611CC" w:rsidR="0079034E" w:rsidRPr="006D0812" w:rsidRDefault="008E56E5" w:rsidP="008E56E5">
      <w:pPr>
        <w:pStyle w:val="Heading-Number-ContractCzechRadio"/>
        <w:numPr>
          <w:ilvl w:val="0"/>
          <w:numId w:val="0"/>
        </w:numPr>
        <w:ind w:left="284" w:hanging="284"/>
        <w:jc w:val="left"/>
        <w:rPr>
          <w:b w:val="0"/>
          <w:i/>
        </w:rPr>
      </w:pPr>
      <w:r>
        <w:rPr>
          <w:b w:val="0"/>
          <w:i/>
        </w:rPr>
        <w:tab/>
      </w:r>
      <w:r w:rsidR="0079034E"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EA8E526" w14:textId="77777777" w:rsidR="0079034E" w:rsidRPr="006D0812" w:rsidRDefault="0079034E" w:rsidP="008B73BC">
      <w:pPr>
        <w:pStyle w:val="ListNumber-ContractCzechRadio"/>
        <w:tabs>
          <w:tab w:val="clear" w:pos="312"/>
          <w:tab w:val="left" w:pos="284"/>
        </w:tabs>
        <w:ind w:left="284" w:hanging="284"/>
      </w:pPr>
      <w:r w:rsidRPr="006D0812">
        <w:t>Tento protokol je vyhotoven ve dvou vyhotoveních</w:t>
      </w:r>
      <w:r w:rsidR="0035512C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53716E" w:rsidRPr="006D0812" w14:paraId="7EA8E529" w14:textId="77777777" w:rsidTr="008B73BC">
        <w:trPr>
          <w:jc w:val="center"/>
        </w:trPr>
        <w:tc>
          <w:tcPr>
            <w:tcW w:w="3974" w:type="dxa"/>
          </w:tcPr>
          <w:p w14:paraId="7EA8E527" w14:textId="77777777" w:rsidR="0053716E" w:rsidRPr="006D0812" w:rsidRDefault="0053716E" w:rsidP="00F721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</w:t>
            </w:r>
            <w:r>
              <w:t>: ………………………………</w:t>
            </w:r>
          </w:p>
        </w:tc>
        <w:tc>
          <w:tcPr>
            <w:tcW w:w="3964" w:type="dxa"/>
          </w:tcPr>
          <w:p w14:paraId="7EA8E528" w14:textId="77777777" w:rsidR="0053716E" w:rsidRPr="006D0812" w:rsidRDefault="0053716E" w:rsidP="00F721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Město </w:t>
            </w:r>
            <w:r w:rsidRPr="0053716E">
              <w:t>dne: ………………………………</w:t>
            </w:r>
          </w:p>
        </w:tc>
      </w:tr>
      <w:tr w:rsidR="0053716E" w:rsidRPr="00DD5D11" w14:paraId="7EA8E52C" w14:textId="77777777" w:rsidTr="008B73BC">
        <w:trPr>
          <w:jc w:val="center"/>
        </w:trPr>
        <w:tc>
          <w:tcPr>
            <w:tcW w:w="3974" w:type="dxa"/>
          </w:tcPr>
          <w:p w14:paraId="7EA8E52A" w14:textId="77777777" w:rsidR="0053716E" w:rsidRPr="006D0812" w:rsidRDefault="0053716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7EA8E52B" w14:textId="77777777" w:rsidR="0053716E" w:rsidRPr="00DD5D11" w:rsidRDefault="0053716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7EA8E52D" w14:textId="77777777" w:rsidR="0053716E" w:rsidRDefault="0053716E" w:rsidP="00E53743">
      <w:pPr>
        <w:pStyle w:val="ListNumber-ContractCzechRadio"/>
        <w:numPr>
          <w:ilvl w:val="0"/>
          <w:numId w:val="0"/>
        </w:numPr>
      </w:pPr>
    </w:p>
    <w:p w14:paraId="7EA8E52E" w14:textId="6CD1093C" w:rsidR="0053716E" w:rsidRPr="005F4014" w:rsidRDefault="0035512C" w:rsidP="008B73B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b/>
        </w:rPr>
      </w:pPr>
      <w:r w:rsidRPr="0035512C">
        <w:rPr>
          <w:b/>
        </w:rPr>
        <w:t xml:space="preserve">PŘÍLOHA Č. 2 – </w:t>
      </w:r>
      <w:r w:rsidR="005C111F" w:rsidRPr="005C111F">
        <w:rPr>
          <w:b/>
        </w:rPr>
        <w:t>Dokumentace pro provedení stavby zpracovaná Ing. arch. Milošem Klementem Nejedlého 381/9, 638 00 Brno – Lesná v červenci 2017 pod zakázkovým číslem 7/2017.</w:t>
      </w:r>
    </w:p>
    <w:p w14:paraId="7EA8E52F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0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1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2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3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4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5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6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7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7EA8E538" w14:textId="77777777" w:rsidR="006259A5" w:rsidRDefault="006259A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7EA8E539" w14:textId="77777777" w:rsidR="006259A5" w:rsidRDefault="006259A5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7EA8E53A" w14:textId="77777777" w:rsidR="0053716E" w:rsidRPr="005F4014" w:rsidRDefault="0035512C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t>PŘÍLOHA Č. 3 – TABULKA PRO VÝPOČET NABÍDKOVÉ CENY – CENOVÁ NABÍDKA ZHOTOVITELE</w:t>
      </w:r>
    </w:p>
    <w:p w14:paraId="7EA8E53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  <w:r w:rsidRPr="0053716E">
        <w:rPr>
          <w:i/>
        </w:rPr>
        <w:t>Příloha bude doplněna po ukončení výběrového řízení</w:t>
      </w:r>
    </w:p>
    <w:p w14:paraId="7EA8E53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3D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3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3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6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7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8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9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D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4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5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5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5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5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54" w14:textId="77777777" w:rsidR="00457D09" w:rsidRPr="005F4014" w:rsidRDefault="00457D09" w:rsidP="00457D09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lastRenderedPageBreak/>
        <w:t>PŘÍLOHA Č. 4 – TECHNICKÉ ZADÁNÍ STAVEBNÍCH PRACÍ</w:t>
      </w:r>
    </w:p>
    <w:p w14:paraId="7EA8E555" w14:textId="77777777" w:rsidR="00E77153" w:rsidRPr="00997C38" w:rsidRDefault="00E77153" w:rsidP="00E77153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Investiční akce:</w:t>
      </w:r>
    </w:p>
    <w:p w14:paraId="7EA8E556" w14:textId="77777777" w:rsidR="00E77153" w:rsidRDefault="00E77153" w:rsidP="00E77153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1134" w:hanging="1134"/>
        <w:rPr>
          <w:rFonts w:cs="Arial"/>
        </w:rPr>
      </w:pPr>
      <w:r>
        <w:rPr>
          <w:rFonts w:cs="Arial"/>
        </w:rPr>
        <w:t>A1732 – Průraz mezi budovami B a D 3. patro</w:t>
      </w:r>
    </w:p>
    <w:p w14:paraId="7EA8E557" w14:textId="77777777" w:rsidR="00E77153" w:rsidRPr="00997C38" w:rsidRDefault="00E77153" w:rsidP="00E77153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1134"/>
        </w:tabs>
        <w:ind w:left="284" w:hanging="284"/>
        <w:jc w:val="both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>Název projektové dokumentace</w:t>
      </w:r>
    </w:p>
    <w:p w14:paraId="7EA8E558" w14:textId="7E93C5D9" w:rsidR="00E77153" w:rsidRDefault="00E77153" w:rsidP="00E77153">
      <w:pPr>
        <w:pStyle w:val="ListNumber-ContractCzechRadio"/>
        <w:numPr>
          <w:ilvl w:val="0"/>
          <w:numId w:val="0"/>
        </w:numPr>
        <w:tabs>
          <w:tab w:val="clear" w:pos="312"/>
          <w:tab w:val="left" w:pos="1134"/>
        </w:tabs>
        <w:ind w:left="312" w:hanging="312"/>
        <w:rPr>
          <w:rFonts w:cs="Arial"/>
        </w:rPr>
      </w:pPr>
      <w:r>
        <w:rPr>
          <w:rFonts w:cs="Arial"/>
        </w:rPr>
        <w:t>ČRo Praha – propojení místností D 306 a B 4</w:t>
      </w:r>
      <w:r w:rsidR="00375397">
        <w:rPr>
          <w:rFonts w:cs="Arial"/>
        </w:rPr>
        <w:t>0</w:t>
      </w:r>
      <w:r>
        <w:rPr>
          <w:rFonts w:cs="Arial"/>
        </w:rPr>
        <w:t>029</w:t>
      </w:r>
    </w:p>
    <w:p w14:paraId="7EA8E559" w14:textId="77777777" w:rsidR="00E77153" w:rsidRPr="00997C38" w:rsidRDefault="00E77153" w:rsidP="00E77153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b/>
          <w:u w:val="single"/>
        </w:rPr>
      </w:pPr>
      <w:r w:rsidRPr="00997C38">
        <w:rPr>
          <w:rFonts w:cs="Arial"/>
          <w:b/>
          <w:u w:val="single"/>
        </w:rPr>
        <w:t xml:space="preserve">Řešená nemovitost: </w:t>
      </w:r>
    </w:p>
    <w:p w14:paraId="7EA8E55A" w14:textId="77777777" w:rsidR="00E77153" w:rsidRDefault="00E77153" w:rsidP="00E77153">
      <w:pPr>
        <w:jc w:val="both"/>
        <w:rPr>
          <w:rFonts w:cs="Arial"/>
        </w:rPr>
      </w:pPr>
      <w:r>
        <w:rPr>
          <w:rFonts w:cs="Arial"/>
        </w:rPr>
        <w:t>Budova B:</w:t>
      </w:r>
    </w:p>
    <w:p w14:paraId="7EA8E55B" w14:textId="77777777" w:rsidR="00E77153" w:rsidRDefault="00E77153" w:rsidP="00E77153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>
        <w:rPr>
          <w:rFonts w:cs="Arial"/>
        </w:rPr>
        <w:t>84</w:t>
      </w:r>
      <w:r w:rsidRPr="00E76081">
        <w:rPr>
          <w:rFonts w:cs="Arial"/>
        </w:rPr>
        <w:t xml:space="preserve"> o výměře </w:t>
      </w:r>
      <w:r>
        <w:rPr>
          <w:rFonts w:cs="Arial"/>
        </w:rPr>
        <w:t>1342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>
        <w:rPr>
          <w:rFonts w:cs="Arial"/>
        </w:rPr>
        <w:t>385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14:paraId="7EA8E55C" w14:textId="77777777" w:rsidR="00E77153" w:rsidRDefault="00E77153" w:rsidP="00E77153">
      <w:pPr>
        <w:jc w:val="both"/>
        <w:rPr>
          <w:rFonts w:cs="Arial"/>
        </w:rPr>
      </w:pPr>
    </w:p>
    <w:p w14:paraId="7EA8E55D" w14:textId="77777777" w:rsidR="00E77153" w:rsidRDefault="00E77153" w:rsidP="00E77153">
      <w:pPr>
        <w:jc w:val="both"/>
        <w:rPr>
          <w:rFonts w:cs="Arial"/>
        </w:rPr>
      </w:pPr>
      <w:r>
        <w:rPr>
          <w:rFonts w:cs="Arial"/>
        </w:rPr>
        <w:t>Budova D:</w:t>
      </w:r>
    </w:p>
    <w:p w14:paraId="7EA8E55E" w14:textId="77777777" w:rsidR="00E77153" w:rsidRDefault="00E77153" w:rsidP="00E77153">
      <w:pPr>
        <w:jc w:val="both"/>
        <w:rPr>
          <w:rFonts w:cs="Arial"/>
        </w:rPr>
      </w:pPr>
      <w:r>
        <w:rPr>
          <w:rFonts w:cs="Arial"/>
        </w:rPr>
        <w:t>P</w:t>
      </w:r>
      <w:r w:rsidRPr="00E76081">
        <w:rPr>
          <w:rFonts w:cs="Arial"/>
        </w:rPr>
        <w:t>ozemek s parcelním číslem 4</w:t>
      </w:r>
      <w:r>
        <w:rPr>
          <w:rFonts w:cs="Arial"/>
        </w:rPr>
        <w:t>86/1</w:t>
      </w:r>
      <w:r w:rsidRPr="00E76081">
        <w:rPr>
          <w:rFonts w:cs="Arial"/>
        </w:rPr>
        <w:t xml:space="preserve"> o výměře </w:t>
      </w:r>
      <w:r>
        <w:rPr>
          <w:rFonts w:cs="Arial"/>
        </w:rPr>
        <w:t>879</w:t>
      </w:r>
      <w:r w:rsidRPr="00E76081">
        <w:rPr>
          <w:rFonts w:cs="Arial"/>
        </w:rPr>
        <w:t xml:space="preserve"> m</w:t>
      </w:r>
      <w:r w:rsidRPr="00997C38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>
        <w:rPr>
          <w:rFonts w:cs="Arial"/>
        </w:rPr>
        <w:t>499</w:t>
      </w:r>
      <w:r w:rsidRPr="00E76081">
        <w:rPr>
          <w:rFonts w:cs="Arial"/>
        </w:rPr>
        <w:t>, to vše v katastrálním území Vinohrady, obec Praha, zapsáno jako vlastnictví objednatele na LV. č 2093 u katastrálního úřadu pro Hlavní město Prahu, katastrální pracoviště Praha</w:t>
      </w:r>
      <w:r>
        <w:rPr>
          <w:rFonts w:cs="Arial"/>
        </w:rPr>
        <w:t xml:space="preserve"> </w:t>
      </w:r>
      <w:r w:rsidRPr="00CE644B">
        <w:rPr>
          <w:rFonts w:cs="Arial"/>
        </w:rPr>
        <w:t>(dále také jen „nemovitost“ či „objekt“).</w:t>
      </w:r>
      <w:r w:rsidRPr="00E76081">
        <w:rPr>
          <w:rFonts w:cs="Arial"/>
        </w:rPr>
        <w:t xml:space="preserve"> </w:t>
      </w:r>
    </w:p>
    <w:p w14:paraId="7EA8E55F" w14:textId="77777777" w:rsidR="00E77153" w:rsidRDefault="00E77153" w:rsidP="00E77153">
      <w:pPr>
        <w:jc w:val="both"/>
        <w:rPr>
          <w:rFonts w:cs="Arial"/>
        </w:rPr>
      </w:pPr>
    </w:p>
    <w:p w14:paraId="7EA8E560" w14:textId="77777777" w:rsidR="00E77153" w:rsidRDefault="00E77153" w:rsidP="00E77153">
      <w:pPr>
        <w:rPr>
          <w:rFonts w:cs="Arial"/>
        </w:rPr>
      </w:pPr>
    </w:p>
    <w:p w14:paraId="7EA8E561" w14:textId="77777777" w:rsidR="00E77153" w:rsidRPr="00997C38" w:rsidRDefault="00E77153" w:rsidP="00E7715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b/>
          <w:u w:val="single"/>
        </w:rPr>
      </w:pPr>
      <w:r w:rsidRPr="00997C38">
        <w:rPr>
          <w:b/>
          <w:u w:val="single"/>
        </w:rPr>
        <w:t>Záměr stavebníka</w:t>
      </w:r>
    </w:p>
    <w:p w14:paraId="7EA8E562" w14:textId="77777777" w:rsidR="00E77153" w:rsidRDefault="00E77153" w:rsidP="00E77153">
      <w:pPr>
        <w:pStyle w:val="Odstavecseseznamem"/>
        <w:rPr>
          <w:rFonts w:cs="Arial"/>
        </w:rPr>
      </w:pPr>
    </w:p>
    <w:p w14:paraId="7EA8E563" w14:textId="77777777" w:rsidR="00E77153" w:rsidRDefault="00E77153" w:rsidP="00E77153">
      <w:pPr>
        <w:pStyle w:val="Odstavecseseznamem"/>
        <w:tabs>
          <w:tab w:val="clear" w:pos="624"/>
          <w:tab w:val="left" w:pos="0"/>
        </w:tabs>
        <w:ind w:left="0"/>
        <w:jc w:val="both"/>
        <w:rPr>
          <w:rFonts w:cs="Arial"/>
        </w:rPr>
      </w:pPr>
      <w:r>
        <w:rPr>
          <w:rFonts w:cs="Arial"/>
        </w:rPr>
        <w:t>Zajištění plynulého průchodu mezi budovou B (Římská 13) a budovou D (Římská 15) propojením chodeb na úrovni 3. patra.</w:t>
      </w:r>
    </w:p>
    <w:p w14:paraId="7EA8E564" w14:textId="77777777" w:rsidR="00E77153" w:rsidRDefault="00E77153" w:rsidP="00E77153">
      <w:pPr>
        <w:pStyle w:val="Odstavecseseznamem"/>
        <w:ind w:left="0"/>
        <w:rPr>
          <w:rFonts w:cs="Arial"/>
        </w:rPr>
      </w:pPr>
    </w:p>
    <w:p w14:paraId="7EA8E565" w14:textId="77777777" w:rsidR="00E77153" w:rsidRDefault="00E77153" w:rsidP="00E77153">
      <w:pPr>
        <w:pStyle w:val="Odstavecseseznamem"/>
        <w:rPr>
          <w:rFonts w:cs="Arial"/>
        </w:rPr>
      </w:pPr>
    </w:p>
    <w:p w14:paraId="7EA8E566" w14:textId="77777777" w:rsidR="00E77153" w:rsidRPr="00997C38" w:rsidRDefault="00E77153" w:rsidP="00E7715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b/>
          <w:u w:val="single"/>
        </w:rPr>
      </w:pPr>
      <w:r w:rsidRPr="00997C38">
        <w:rPr>
          <w:b/>
          <w:u w:val="single"/>
        </w:rPr>
        <w:t xml:space="preserve">Podklady pro </w:t>
      </w:r>
      <w:r>
        <w:rPr>
          <w:b/>
          <w:u w:val="single"/>
        </w:rPr>
        <w:t>provedení stavebních prací</w:t>
      </w:r>
      <w:r w:rsidRPr="00997C38">
        <w:rPr>
          <w:b/>
          <w:u w:val="single"/>
        </w:rPr>
        <w:t>:</w:t>
      </w:r>
    </w:p>
    <w:p w14:paraId="7EA8E567" w14:textId="77777777" w:rsidR="00E77153" w:rsidRPr="00A260BD" w:rsidRDefault="00E77153" w:rsidP="00E77153">
      <w:pPr>
        <w:pStyle w:val="Odstavecseseznamem"/>
        <w:ind w:left="284"/>
        <w:rPr>
          <w:u w:val="single"/>
        </w:rPr>
      </w:pPr>
    </w:p>
    <w:p w14:paraId="7EA8E568" w14:textId="77777777" w:rsidR="00E77153" w:rsidRDefault="00E77153" w:rsidP="00E7715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 xml:space="preserve">Dokumentace pro provedení stavby zpracovaná Ing. arch. Milošem Klementem </w:t>
      </w:r>
      <w:r w:rsidRPr="008E41F9">
        <w:t xml:space="preserve">Nejedlého 381/9, 638 00 Brno </w:t>
      </w:r>
      <w:r>
        <w:t>–</w:t>
      </w:r>
      <w:r w:rsidRPr="008E41F9">
        <w:t xml:space="preserve"> Lesná</w:t>
      </w:r>
      <w:r>
        <w:t xml:space="preserve"> v červenci 2017 pod zakázkovým číslem 7/2017.</w:t>
      </w:r>
    </w:p>
    <w:p w14:paraId="7EA8E569" w14:textId="77777777" w:rsidR="00E77153" w:rsidRDefault="00E77153" w:rsidP="00E7715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>Závazné stanovisko Hasičského záchranného sboru hl. m. Prahy, č.j. HSAA- 8821-3/2017 ze dne 7.8.2017.</w:t>
      </w:r>
    </w:p>
    <w:p w14:paraId="7EA8E56A" w14:textId="77777777" w:rsidR="00E77153" w:rsidRDefault="00E77153" w:rsidP="00E7715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426" w:hanging="426"/>
        <w:contextualSpacing/>
        <w:jc w:val="both"/>
      </w:pPr>
      <w:r>
        <w:t>Souhlas Hygienické stanice hlavního města Prahy, č.j. HSHMP 34860/2017 ze dne 7.8.2017.</w:t>
      </w:r>
    </w:p>
    <w:p w14:paraId="7EA8E56B" w14:textId="77777777" w:rsidR="00E77153" w:rsidRDefault="00E77153" w:rsidP="00E7715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 w:hanging="426"/>
        <w:contextualSpacing/>
        <w:jc w:val="both"/>
      </w:pPr>
      <w:r>
        <w:t>Textové doplnění poptávaných stavebních prací</w:t>
      </w:r>
    </w:p>
    <w:p w14:paraId="7EA8E56C" w14:textId="77777777" w:rsidR="00E77153" w:rsidRDefault="00E77153" w:rsidP="00E77153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Doprava suti a materiálu</w:t>
      </w:r>
    </w:p>
    <w:p w14:paraId="7EA8E56D" w14:textId="6945B38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 xml:space="preserve">dopravní trasou je možné dopravovat břemena nebo nádoby se sutí, jejichž hmotnost nepřesahuje </w:t>
      </w:r>
      <w:r w:rsidR="00E1163F">
        <w:t xml:space="preserve">125 </w:t>
      </w:r>
      <w:r>
        <w:t>kg;</w:t>
      </w:r>
    </w:p>
    <w:p w14:paraId="7EA8E56E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>dopravní trasa začíná na hospodářském dvoře, do kterého se zajíždí z ulice Balbínova. Vjezd na hospodářský dvůr má omezenou šířku průjezdu a projet tam mohou pouze vozy typu Tranzit a Avia nebo jiné vozidla, jejichž šířka a hmotnost jsou stejné nebo menší, než u uvedených typů vozidel;</w:t>
      </w:r>
    </w:p>
    <w:p w14:paraId="7EA8E56F" w14:textId="777F0329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 xml:space="preserve">na hospodářský dvůr navazuje nákladní výtah, jehož nosnost odpovídá dopravě břemen o hmotnosti max. </w:t>
      </w:r>
      <w:r w:rsidR="00E1163F">
        <w:t xml:space="preserve">125 </w:t>
      </w:r>
      <w:r>
        <w:t>kg;</w:t>
      </w:r>
    </w:p>
    <w:p w14:paraId="7EA8E570" w14:textId="015AABAE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00" w:line="276" w:lineRule="auto"/>
        <w:ind w:left="993" w:hanging="284"/>
        <w:contextualSpacing/>
        <w:jc w:val="both"/>
      </w:pPr>
      <w:r>
        <w:t xml:space="preserve">ve třetím podlaží probíhá dopravní trasa chodbou a to z části po dlažbě a z části po zdvojené podlaze. Limitem nosnosti této trasy je opět břemeno o hmotnosti max. </w:t>
      </w:r>
      <w:r w:rsidR="00E1163F">
        <w:t xml:space="preserve">125 </w:t>
      </w:r>
      <w:r>
        <w:t>kg.</w:t>
      </w:r>
    </w:p>
    <w:p w14:paraId="7EA8E571" w14:textId="77777777" w:rsidR="00E77153" w:rsidRDefault="00E77153" w:rsidP="00E77153">
      <w:pPr>
        <w:pStyle w:val="Odstavecseseznamem"/>
        <w:tabs>
          <w:tab w:val="left" w:pos="1134"/>
        </w:tabs>
        <w:ind w:left="1418"/>
        <w:jc w:val="both"/>
      </w:pPr>
    </w:p>
    <w:p w14:paraId="7EA8E572" w14:textId="77777777" w:rsidR="00E77153" w:rsidRDefault="00E77153" w:rsidP="00E77153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09" w:hanging="283"/>
        <w:contextualSpacing/>
        <w:jc w:val="both"/>
      </w:pPr>
      <w:r>
        <w:t>Pomocné a přidružené práce</w:t>
      </w:r>
    </w:p>
    <w:p w14:paraId="7EA8E573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134" w:hanging="425"/>
        <w:contextualSpacing/>
        <w:jc w:val="both"/>
      </w:pPr>
      <w:r>
        <w:t xml:space="preserve">zřízení a odstranění případných pomocných lešení </w:t>
      </w:r>
    </w:p>
    <w:p w14:paraId="7EA8E574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lastRenderedPageBreak/>
        <w:t>pečlivé zakrývání ostatních prvků a konstrukcí v dotčených prostorách vč. dodávky zakrývacího materiálu</w:t>
      </w:r>
    </w:p>
    <w:p w14:paraId="7EA8E575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pracoviště (min. 1x za směnu)</w:t>
      </w:r>
    </w:p>
    <w:p w14:paraId="7EA8E576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průběžný úklid transportních cest (min. 2x za směnu)</w:t>
      </w:r>
    </w:p>
    <w:p w14:paraId="7EA8E577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suti (z prostoru rekonstruovaného vysílacího komplexu na dvorek budovy ČRo)</w:t>
      </w:r>
    </w:p>
    <w:p w14:paraId="7EA8E578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 xml:space="preserve">odvoz a likvidace suti </w:t>
      </w:r>
    </w:p>
    <w:p w14:paraId="7EA8E579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pronájem kontejneru na suť</w:t>
      </w:r>
    </w:p>
    <w:p w14:paraId="7EA8E57A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 xml:space="preserve">doprava materiálu do areálu ČRo </w:t>
      </w:r>
    </w:p>
    <w:p w14:paraId="7EA8E57B" w14:textId="77777777" w:rsidR="00E77153" w:rsidRDefault="00E77153" w:rsidP="00E77153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1080"/>
        <w:contextualSpacing/>
        <w:jc w:val="both"/>
      </w:pPr>
      <w:r>
        <w:t>vnitrostaveništní doprava materiálu</w:t>
      </w:r>
    </w:p>
    <w:p w14:paraId="7EA8E57C" w14:textId="77777777" w:rsidR="00E77153" w:rsidRDefault="00E77153" w:rsidP="00E77153">
      <w:pPr>
        <w:pStyle w:val="Odstavecseseznamem"/>
        <w:ind w:left="1080"/>
        <w:jc w:val="both"/>
      </w:pPr>
    </w:p>
    <w:p w14:paraId="7EA8E57D" w14:textId="77777777" w:rsidR="00E77153" w:rsidRDefault="00E77153" w:rsidP="00E77153">
      <w:pPr>
        <w:pStyle w:val="Odstavecseseznamem"/>
        <w:ind w:left="1800"/>
        <w:jc w:val="both"/>
      </w:pPr>
    </w:p>
    <w:p w14:paraId="7EA8E57E" w14:textId="77777777" w:rsidR="00E77153" w:rsidRDefault="00E77153" w:rsidP="00E77153">
      <w:pPr>
        <w:pStyle w:val="Odstavecseseznamem"/>
        <w:ind w:left="1418"/>
        <w:jc w:val="both"/>
      </w:pPr>
    </w:p>
    <w:p w14:paraId="7EA8E57F" w14:textId="77777777" w:rsidR="00E77153" w:rsidRPr="008E41F9" w:rsidRDefault="00E77153" w:rsidP="00E7715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b/>
          <w:u w:val="single"/>
        </w:rPr>
      </w:pPr>
      <w:r w:rsidRPr="008E41F9">
        <w:rPr>
          <w:b/>
          <w:u w:val="single"/>
        </w:rPr>
        <w:t>Specifika provádění stavebních prací v prostoru vysílacího a výrobního komplexu ČRo Plus:</w:t>
      </w:r>
    </w:p>
    <w:p w14:paraId="7EA8E580" w14:textId="77777777" w:rsidR="00E77153" w:rsidRPr="00A260BD" w:rsidRDefault="00E77153" w:rsidP="00E77153">
      <w:pPr>
        <w:pStyle w:val="Odstavecseseznamem"/>
        <w:ind w:left="284"/>
        <w:rPr>
          <w:u w:val="single"/>
        </w:rPr>
      </w:pPr>
    </w:p>
    <w:p w14:paraId="7EA8E581" w14:textId="77777777" w:rsidR="00E77153" w:rsidRDefault="00E77153" w:rsidP="00E77153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Rekonstrukce probíhá v prostoru, který je obklopen rozhlasovými studii s trvalým vysíláním stanic Českého rozhlasu.</w:t>
      </w:r>
    </w:p>
    <w:p w14:paraId="7EA8E582" w14:textId="77777777" w:rsidR="00E77153" w:rsidRDefault="00E77153" w:rsidP="00E77153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S ohledem na výše uvedené budou stavební práce probíhat výhradně v nočních hodinách mezi 22.00 – 5.00 hod. s tím, že hlučné práce (řezání betonu, vrtání do betonu apod.) budou probíhat v čase mezi (2.00 – 5.00 hod.). Přesný termín a čas jejich provádění musí být v týdenním předstihu schválen odpovědným pracovníkem Českého rozhlasu.  </w:t>
      </w:r>
    </w:p>
    <w:p w14:paraId="7EA8E583" w14:textId="77777777" w:rsidR="00E77153" w:rsidRDefault="00E77153" w:rsidP="00E77153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Práce úklidové a kompletační mohou po předchozí dohodě probíhat mimo výše uvedené noční hodiny za předpokladu, že nebudou narušovat vysílání a výrobu pořadů Českého rozhlasu nebo přípravu pracovníků Českého rozhlasu na vysílání a výrobu pořadů. </w:t>
      </w:r>
    </w:p>
    <w:p w14:paraId="7EA8E584" w14:textId="77777777" w:rsidR="00E77153" w:rsidRDefault="00E77153" w:rsidP="00E77153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14:paraId="7EA8E585" w14:textId="77777777" w:rsidR="00457D09" w:rsidRPr="001F6D0A" w:rsidRDefault="00457D09" w:rsidP="00457D09"/>
    <w:p w14:paraId="7EA8E586" w14:textId="77777777" w:rsidR="00E81339" w:rsidRDefault="00E81339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7EA8E587" w14:textId="77777777" w:rsidR="00080DBF" w:rsidRDefault="00080DB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7EA8E588" w14:textId="77777777" w:rsidR="00D66177" w:rsidRPr="005F4014" w:rsidRDefault="0035512C" w:rsidP="005F4014">
      <w:pPr>
        <w:pStyle w:val="ListNumber-ContractCzechRadio"/>
        <w:numPr>
          <w:ilvl w:val="0"/>
          <w:numId w:val="0"/>
        </w:numPr>
        <w:jc w:val="center"/>
      </w:pPr>
      <w:r w:rsidRPr="0035512C">
        <w:rPr>
          <w:b/>
        </w:rPr>
        <w:lastRenderedPageBreak/>
        <w:t xml:space="preserve">PŘÍLOHA Č. 5 – </w:t>
      </w:r>
      <w:r w:rsidRPr="005F4014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7EA8E589" w14:textId="77777777" w:rsidR="00D66177" w:rsidRPr="00E81339" w:rsidRDefault="00D66177" w:rsidP="00F95632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E81339">
        <w:rPr>
          <w:color w:val="auto"/>
        </w:rPr>
        <w:t>Úvodní ustanovení</w:t>
      </w:r>
    </w:p>
    <w:p w14:paraId="7EA8E58A" w14:textId="77777777" w:rsidR="00D66177" w:rsidRPr="003E2A92" w:rsidRDefault="00D66177" w:rsidP="008B73BC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 xml:space="preserve">Tyto podmínky platí pro výkon veškerých smluvených činností externích osob a jejich </w:t>
      </w:r>
      <w:r w:rsidR="003B4816">
        <w:t>pod</w:t>
      </w:r>
      <w:r w:rsidR="003B4816" w:rsidRPr="003E2A92">
        <w:t xml:space="preserve">dodavatelů </w:t>
      </w:r>
      <w:r w:rsidRPr="003E2A92">
        <w:t xml:space="preserve">v objektech Českého rozhlasu (dále jen jako „ČRo“) a jsou přílohou smlouvy, na základě které externí osoba provádí činnosti či poskytuje služby pro ČRo. </w:t>
      </w:r>
    </w:p>
    <w:p w14:paraId="7EA8E58B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EA8E58C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3B4816">
        <w:t>pod</w:t>
      </w:r>
      <w:r w:rsidR="003B4816" w:rsidRPr="003E2A92">
        <w:t>dodavateli</w:t>
      </w:r>
      <w:r w:rsidRPr="003E2A92">
        <w:t xml:space="preserve">. </w:t>
      </w:r>
    </w:p>
    <w:p w14:paraId="7EA8E58D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7EA8E58E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7EA8E58F" w14:textId="77777777" w:rsidR="00D66177" w:rsidRPr="003E2A92" w:rsidRDefault="00D66177" w:rsidP="008B73BC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7EA8E590" w14:textId="77777777" w:rsidR="00D66177" w:rsidRPr="003E2A92" w:rsidRDefault="00D66177" w:rsidP="008E56E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3B4816">
        <w:t>pod</w:t>
      </w:r>
      <w:r w:rsidR="003B4816" w:rsidRPr="003E2A92">
        <w:t xml:space="preserve">dodavatelům </w:t>
      </w:r>
      <w:r w:rsidRPr="003E2A92">
        <w:t xml:space="preserve">a jejich zaměstnancům. </w:t>
      </w:r>
    </w:p>
    <w:p w14:paraId="7EA8E591" w14:textId="77777777" w:rsidR="00D66177" w:rsidRPr="003E2A92" w:rsidRDefault="00D66177" w:rsidP="008E56E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EA8E592" w14:textId="77777777" w:rsidR="00D66177" w:rsidRPr="003E2A92" w:rsidRDefault="00D66177" w:rsidP="008E56E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7EA8E593" w14:textId="77777777" w:rsidR="00D66177" w:rsidRPr="003E2A92" w:rsidRDefault="00D66177" w:rsidP="008E56E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3B4816">
        <w:t>pod</w:t>
      </w:r>
      <w:r w:rsidR="003B4816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EA8E594" w14:textId="77777777" w:rsidR="00D66177" w:rsidRPr="003E2A92" w:rsidRDefault="00D66177" w:rsidP="008E56E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 xml:space="preserve">Externí osoby odpovídají za odbornou a zdravotní způsobilost svých zaměstnanců včetně svých </w:t>
      </w:r>
      <w:r w:rsidR="003B4816">
        <w:t>pod</w:t>
      </w:r>
      <w:r w:rsidR="003B4816" w:rsidRPr="003E2A92">
        <w:t>dodavatelů</w:t>
      </w:r>
      <w:r w:rsidRPr="003E2A92">
        <w:t>.</w:t>
      </w:r>
    </w:p>
    <w:p w14:paraId="7EA8E595" w14:textId="77777777" w:rsidR="00D66177" w:rsidRPr="003E2A92" w:rsidRDefault="00D66177" w:rsidP="008E56E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 w:rsidRPr="003E2A92">
        <w:t>Externí osoby jsou zejména povinny:</w:t>
      </w:r>
    </w:p>
    <w:p w14:paraId="7EA8E596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3B4816">
        <w:t>pod</w:t>
      </w:r>
      <w:r w:rsidR="003B4816" w:rsidRPr="003E2A92">
        <w:t>dodavatelů</w:t>
      </w:r>
      <w:r w:rsidRPr="003E2A92">
        <w:t xml:space="preserve">, kteří budou pracovat v objektech ČRo. </w:t>
      </w:r>
      <w:r w:rsidRPr="003E2A92">
        <w:lastRenderedPageBreak/>
        <w:t>Externí osoba je povinna na vyžádání odpovědného zaměstnance předložit doklad o provedení školení dle předchozí věty,</w:t>
      </w:r>
    </w:p>
    <w:p w14:paraId="7EA8E597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7EA8E598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7EA8E599" w14:textId="77777777" w:rsidR="00D66177" w:rsidRPr="003E2A92" w:rsidRDefault="00D66177" w:rsidP="00D6617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7EA8E59A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EA8E59B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EA8E59C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EA8E59D" w14:textId="77777777" w:rsidR="00D66177" w:rsidRPr="003E2A92" w:rsidRDefault="00D66177" w:rsidP="00D66177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7EA8E59E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7EA8E59F" w14:textId="77777777" w:rsidR="00D66177" w:rsidRPr="003E2A92" w:rsidRDefault="00D66177" w:rsidP="00D6617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7EA8E5A0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7EA8E5A1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7EA8E5A2" w14:textId="77777777" w:rsidR="00D66177" w:rsidRPr="003E2A92" w:rsidRDefault="00D66177" w:rsidP="00D6617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7EA8E5A3" w14:textId="77777777" w:rsidR="00D66177" w:rsidRPr="003E2A92" w:rsidRDefault="00D66177" w:rsidP="00D66177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7EA8E5A4" w14:textId="77777777" w:rsidR="00D66177" w:rsidRPr="003E2A92" w:rsidRDefault="00D66177" w:rsidP="00D6617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EA8E5A5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EA8E5A6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7EA8E5A7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7EA8E5A8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>Externí osoby jsou zejména povinny:</w:t>
      </w:r>
    </w:p>
    <w:p w14:paraId="7EA8E5A9" w14:textId="77777777" w:rsidR="00D66177" w:rsidRPr="003E2A92" w:rsidRDefault="00D66177" w:rsidP="008E56E5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</w:pPr>
      <w:r w:rsidRPr="003E2A92">
        <w:t>nakládat s odpady, které vznikly v důsledku jejich činnosti v souladu s právními předpisy,</w:t>
      </w:r>
    </w:p>
    <w:p w14:paraId="7EA8E5AA" w14:textId="77777777" w:rsidR="00D66177" w:rsidRPr="003E2A92" w:rsidRDefault="00D66177" w:rsidP="008E56E5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7EA8E5AB" w14:textId="77777777" w:rsidR="00D66177" w:rsidRPr="003E2A92" w:rsidRDefault="00D66177" w:rsidP="008E56E5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</w:pPr>
      <w:r w:rsidRPr="003E2A92">
        <w:t>neznečišťovat komunikace a nepoškozovat zeleň,</w:t>
      </w:r>
    </w:p>
    <w:p w14:paraId="7EA8E5AC" w14:textId="77777777" w:rsidR="00D66177" w:rsidRPr="003E2A92" w:rsidRDefault="00D66177" w:rsidP="008E56E5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</w:pPr>
      <w:r w:rsidRPr="003E2A92">
        <w:t>zajistit likvidaci obalů dle platných právních předpisů.</w:t>
      </w:r>
    </w:p>
    <w:p w14:paraId="7EA8E5AD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EA8E5AE" w14:textId="77777777" w:rsidR="00D66177" w:rsidRPr="003E2A92" w:rsidRDefault="00D66177" w:rsidP="008E56E5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EA8E5AF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7EA8E5B0" w14:textId="77777777" w:rsidR="00D66177" w:rsidRPr="0023258C" w:rsidRDefault="00D66177" w:rsidP="008B73BC">
      <w:pPr>
        <w:pStyle w:val="ListNumber-ContractCzechRadio"/>
        <w:ind w:left="284" w:hanging="284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7EA8E5B1" w14:textId="77777777" w:rsidR="00D66177" w:rsidRDefault="00D66177" w:rsidP="0053716E">
      <w:pPr>
        <w:pStyle w:val="ListNumber-ContractCzechRadio"/>
        <w:numPr>
          <w:ilvl w:val="0"/>
          <w:numId w:val="0"/>
        </w:numPr>
      </w:pPr>
    </w:p>
    <w:p w14:paraId="7EA8E5B2" w14:textId="77777777" w:rsidR="0053716E" w:rsidRDefault="0053716E" w:rsidP="0053716E">
      <w:pPr>
        <w:pStyle w:val="ListNumber-ContractCzechRadio"/>
        <w:numPr>
          <w:ilvl w:val="0"/>
          <w:numId w:val="0"/>
        </w:numPr>
      </w:pPr>
    </w:p>
    <w:p w14:paraId="7EA8E5B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B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B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7EA8E5B6" w14:textId="77777777" w:rsidR="0053716E" w:rsidRP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sectPr w:rsidR="0053716E" w:rsidRPr="0053716E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83C97" w14:textId="77777777" w:rsidR="00413545" w:rsidRDefault="00413545" w:rsidP="00B25F23">
      <w:pPr>
        <w:spacing w:line="240" w:lineRule="auto"/>
      </w:pPr>
      <w:r>
        <w:separator/>
      </w:r>
    </w:p>
  </w:endnote>
  <w:endnote w:type="continuationSeparator" w:id="0">
    <w:p w14:paraId="4FF1CF41" w14:textId="77777777" w:rsidR="00413545" w:rsidRDefault="0041354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8E5C6" w14:textId="77777777" w:rsidR="00CA58E2" w:rsidRDefault="00CA58E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A8E5CB" wp14:editId="7EA8E5C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A8E5D8" w14:textId="2D2D3DCC" w:rsidR="00CA58E2" w:rsidRPr="00727BE2" w:rsidRDefault="0041354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67B8D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ins w:id="1" w:author="Surovcová Klára" w:date="2017-10-19T10:01:00Z">
                                  <w:r w:rsidR="00C67B8D" w:rsidRPr="00C67B8D">
                                    <w:rPr>
                                      <w:rStyle w:val="slostrnky"/>
                                      <w:noProof/>
                                      <w:rPrChange w:id="2" w:author="Surovcová Klára" w:date="2017-10-19T10:01:00Z">
                                        <w:rPr/>
                                      </w:rPrChange>
                                    </w:rPr>
                                    <w:t>15</w:t>
                                  </w:r>
                                </w:ins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A8E5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EA8E5D8" w14:textId="2D2D3DCC" w:rsidR="00CA58E2" w:rsidRPr="00727BE2" w:rsidRDefault="0041354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A58E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A58E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67B8D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A58E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ins w:id="3" w:author="Surovcová Klára" w:date="2017-10-19T10:01:00Z">
                            <w:r w:rsidR="00C67B8D" w:rsidRPr="00C67B8D">
                              <w:rPr>
                                <w:rStyle w:val="slostrnky"/>
                                <w:noProof/>
                                <w:rPrChange w:id="4" w:author="Surovcová Klára" w:date="2017-10-19T10:01:00Z">
                                  <w:rPr/>
                                </w:rPrChange>
                              </w:rPr>
                              <w:t>15</w:t>
                            </w:r>
                          </w:ins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8E5C8" w14:textId="77777777" w:rsidR="00CA58E2" w:rsidRPr="00B5596D" w:rsidRDefault="00CA58E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A8E5D1" wp14:editId="7EA8E5D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A8E5DA" w14:textId="181904B1" w:rsidR="00CA58E2" w:rsidRPr="00727BE2" w:rsidRDefault="0041354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67B8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A58E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ins w:id="5" w:author="Surovcová Klára" w:date="2017-10-19T10:01:00Z">
                                  <w:r w:rsidR="00C67B8D" w:rsidRPr="00C67B8D">
                                    <w:rPr>
                                      <w:rStyle w:val="slostrnky"/>
                                      <w:noProof/>
                                      <w:rPrChange w:id="6" w:author="Surovcová Klára" w:date="2017-10-19T10:01:00Z">
                                        <w:rPr/>
                                      </w:rPrChange>
                                    </w:rPr>
                                    <w:t>15</w:t>
                                  </w:r>
                                </w:ins>
                                <w:del w:id="7" w:author="Surovcová Klára" w:date="2017-10-19T10:00:00Z">
                                  <w:r w:rsidR="00B128E7" w:rsidRPr="00B128E7" w:rsidDel="00B128E7">
                                    <w:rPr>
                                      <w:rStyle w:val="slostrnky"/>
                                      <w:noProof/>
                                      <w:rPrChange w:id="8" w:author="Surovcová Klára" w:date="2017-10-19T10:00:00Z">
                                        <w:rPr/>
                                      </w:rPrChange>
                                    </w:rPr>
                                    <w:delText>10</w:delText>
                                  </w:r>
                                </w:del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A8E5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EA8E5DA" w14:textId="181904B1" w:rsidR="00CA58E2" w:rsidRPr="00727BE2" w:rsidRDefault="0041354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A58E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A58E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67B8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A58E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A58E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ins w:id="9" w:author="Surovcová Klára" w:date="2017-10-19T10:01:00Z">
                            <w:r w:rsidR="00C67B8D" w:rsidRPr="00C67B8D">
                              <w:rPr>
                                <w:rStyle w:val="slostrnky"/>
                                <w:noProof/>
                                <w:rPrChange w:id="10" w:author="Surovcová Klára" w:date="2017-10-19T10:01:00Z">
                                  <w:rPr/>
                                </w:rPrChange>
                              </w:rPr>
                              <w:t>15</w:t>
                            </w:r>
                          </w:ins>
                          <w:del w:id="11" w:author="Surovcová Klára" w:date="2017-10-19T10:00:00Z">
                            <w:r w:rsidR="00B128E7" w:rsidRPr="00B128E7" w:rsidDel="00B128E7">
                              <w:rPr>
                                <w:rStyle w:val="slostrnky"/>
                                <w:noProof/>
                                <w:rPrChange w:id="12" w:author="Surovcová Klára" w:date="2017-10-19T10:00:00Z">
                                  <w:rPr/>
                                </w:rPrChange>
                              </w:rPr>
                              <w:delText>10</w:delText>
                            </w:r>
                          </w:del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69FA9" w14:textId="77777777" w:rsidR="00413545" w:rsidRDefault="00413545" w:rsidP="00B25F23">
      <w:pPr>
        <w:spacing w:line="240" w:lineRule="auto"/>
      </w:pPr>
      <w:r>
        <w:separator/>
      </w:r>
    </w:p>
  </w:footnote>
  <w:footnote w:type="continuationSeparator" w:id="0">
    <w:p w14:paraId="39583562" w14:textId="77777777" w:rsidR="00413545" w:rsidRDefault="0041354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8E5C5" w14:textId="77777777" w:rsidR="00CA58E2" w:rsidRDefault="00CA58E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7EA8E5C9" wp14:editId="7EA8E5C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8E5C7" w14:textId="77777777" w:rsidR="00CA58E2" w:rsidRDefault="00CA58E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A8E5CD" wp14:editId="7EA8E5C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A8E5D9" w14:textId="77777777" w:rsidR="00CA58E2" w:rsidRPr="00321BCC" w:rsidRDefault="00CA58E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A8E5C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7EA8E5D9" w14:textId="77777777" w:rsidR="00CA58E2" w:rsidRPr="00321BCC" w:rsidRDefault="00CA58E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7EA8E5CF" wp14:editId="7EA8E5D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0205EB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1E654F"/>
    <w:multiLevelType w:val="hybridMultilevel"/>
    <w:tmpl w:val="705E2D76"/>
    <w:lvl w:ilvl="0" w:tplc="EF8E9A50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1A30D1"/>
    <w:multiLevelType w:val="hybridMultilevel"/>
    <w:tmpl w:val="F6EECA2E"/>
    <w:lvl w:ilvl="0" w:tplc="040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i w:val="0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8E8AC21C">
      <w:start w:val="1"/>
      <w:numFmt w:val="bullet"/>
      <w:lvlText w:val=""/>
      <w:lvlJc w:val="left"/>
      <w:pPr>
        <w:ind w:left="2793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DF04E9"/>
    <w:multiLevelType w:val="hybridMultilevel"/>
    <w:tmpl w:val="724A2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9539E"/>
    <w:multiLevelType w:val="multilevel"/>
    <w:tmpl w:val="5456ED1A"/>
    <w:numStyleLink w:val="Section-Contract"/>
  </w:abstractNum>
  <w:abstractNum w:abstractNumId="18" w15:restartNumberingAfterBreak="0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F49BB"/>
    <w:multiLevelType w:val="hybridMultilevel"/>
    <w:tmpl w:val="31AE4388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B93617B"/>
    <w:multiLevelType w:val="hybridMultilevel"/>
    <w:tmpl w:val="6ACC762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C3C4D"/>
    <w:multiLevelType w:val="hybridMultilevel"/>
    <w:tmpl w:val="6ACC762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7"/>
  </w:num>
  <w:num w:numId="8">
    <w:abstractNumId w:val="22"/>
  </w:num>
  <w:num w:numId="9">
    <w:abstractNumId w:val="2"/>
  </w:num>
  <w:num w:numId="10">
    <w:abstractNumId w:val="2"/>
  </w:num>
  <w:num w:numId="11">
    <w:abstractNumId w:val="0"/>
  </w:num>
  <w:num w:numId="12">
    <w:abstractNumId w:val="21"/>
  </w:num>
  <w:num w:numId="13">
    <w:abstractNumId w:val="9"/>
  </w:num>
  <w:num w:numId="14">
    <w:abstractNumId w:val="24"/>
  </w:num>
  <w:num w:numId="15">
    <w:abstractNumId w:val="1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6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5"/>
  </w:num>
  <w:num w:numId="24">
    <w:abstractNumId w:val="18"/>
  </w:num>
  <w:num w:numId="2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23"/>
  </w:num>
  <w:num w:numId="29">
    <w:abstractNumId w:val="14"/>
  </w:num>
  <w:num w:numId="30">
    <w:abstractNumId w:val="19"/>
  </w:num>
  <w:num w:numId="31">
    <w:abstractNumId w:val="16"/>
  </w:num>
  <w:num w:numId="32">
    <w:abstractNumId w:val="20"/>
  </w:num>
  <w:num w:numId="33">
    <w:abstractNumId w:val="26"/>
  </w:num>
  <w:num w:numId="34">
    <w:abstractNumId w:val="4"/>
  </w:num>
  <w:num w:numId="35">
    <w:abstractNumId w:val="3"/>
  </w:num>
  <w:num w:numId="36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6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6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7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7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2DA6"/>
    <w:rsid w:val="00004EC0"/>
    <w:rsid w:val="00010ADE"/>
    <w:rsid w:val="000135A2"/>
    <w:rsid w:val="00013BC9"/>
    <w:rsid w:val="000173A9"/>
    <w:rsid w:val="00027476"/>
    <w:rsid w:val="000305B2"/>
    <w:rsid w:val="00037AA8"/>
    <w:rsid w:val="00042502"/>
    <w:rsid w:val="00043DF0"/>
    <w:rsid w:val="0005152E"/>
    <w:rsid w:val="00051AC8"/>
    <w:rsid w:val="000525B3"/>
    <w:rsid w:val="00066D16"/>
    <w:rsid w:val="0007085F"/>
    <w:rsid w:val="00080DBF"/>
    <w:rsid w:val="00087478"/>
    <w:rsid w:val="00092B9A"/>
    <w:rsid w:val="00094118"/>
    <w:rsid w:val="000953E1"/>
    <w:rsid w:val="000A401B"/>
    <w:rsid w:val="000A44DD"/>
    <w:rsid w:val="000A7405"/>
    <w:rsid w:val="000B37A4"/>
    <w:rsid w:val="000B6591"/>
    <w:rsid w:val="000C3CDA"/>
    <w:rsid w:val="000C6C97"/>
    <w:rsid w:val="000C7AAB"/>
    <w:rsid w:val="000D28AB"/>
    <w:rsid w:val="000D3CA7"/>
    <w:rsid w:val="000D58E5"/>
    <w:rsid w:val="000D6AB4"/>
    <w:rsid w:val="000E259A"/>
    <w:rsid w:val="000E46B9"/>
    <w:rsid w:val="00100883"/>
    <w:rsid w:val="0010401D"/>
    <w:rsid w:val="00106A74"/>
    <w:rsid w:val="00107439"/>
    <w:rsid w:val="00127EF2"/>
    <w:rsid w:val="00130D21"/>
    <w:rsid w:val="00137AB9"/>
    <w:rsid w:val="00137C8D"/>
    <w:rsid w:val="001471B1"/>
    <w:rsid w:val="0014722D"/>
    <w:rsid w:val="0014787D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2FBB"/>
    <w:rsid w:val="001B2B2A"/>
    <w:rsid w:val="001B37A8"/>
    <w:rsid w:val="001B621F"/>
    <w:rsid w:val="001C2B09"/>
    <w:rsid w:val="001C2C10"/>
    <w:rsid w:val="001C316E"/>
    <w:rsid w:val="001C6349"/>
    <w:rsid w:val="001C6469"/>
    <w:rsid w:val="001D00C1"/>
    <w:rsid w:val="001D26A0"/>
    <w:rsid w:val="001E0A94"/>
    <w:rsid w:val="001E6CB9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4759C"/>
    <w:rsid w:val="002514DD"/>
    <w:rsid w:val="00274011"/>
    <w:rsid w:val="00274237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2BD3"/>
    <w:rsid w:val="002D44EA"/>
    <w:rsid w:val="002D4C12"/>
    <w:rsid w:val="002D6F62"/>
    <w:rsid w:val="002E00A2"/>
    <w:rsid w:val="002E47CD"/>
    <w:rsid w:val="002E5E94"/>
    <w:rsid w:val="002F0971"/>
    <w:rsid w:val="002F0D46"/>
    <w:rsid w:val="002F0E90"/>
    <w:rsid w:val="002F2BF0"/>
    <w:rsid w:val="002F473E"/>
    <w:rsid w:val="002F691A"/>
    <w:rsid w:val="00301ACB"/>
    <w:rsid w:val="00304C54"/>
    <w:rsid w:val="003073CB"/>
    <w:rsid w:val="0032045C"/>
    <w:rsid w:val="00321BCC"/>
    <w:rsid w:val="00330E46"/>
    <w:rsid w:val="00331E20"/>
    <w:rsid w:val="00335F41"/>
    <w:rsid w:val="0035512C"/>
    <w:rsid w:val="00363B6A"/>
    <w:rsid w:val="003645F8"/>
    <w:rsid w:val="00372D0D"/>
    <w:rsid w:val="003742B2"/>
    <w:rsid w:val="00374550"/>
    <w:rsid w:val="00374638"/>
    <w:rsid w:val="00375397"/>
    <w:rsid w:val="00376A27"/>
    <w:rsid w:val="00376CD7"/>
    <w:rsid w:val="0037728E"/>
    <w:rsid w:val="003778A1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2A61"/>
    <w:rsid w:val="003B4816"/>
    <w:rsid w:val="003C0573"/>
    <w:rsid w:val="003C2711"/>
    <w:rsid w:val="003C5F49"/>
    <w:rsid w:val="003E3489"/>
    <w:rsid w:val="003F0A33"/>
    <w:rsid w:val="003F49D0"/>
    <w:rsid w:val="004004EC"/>
    <w:rsid w:val="00400DAA"/>
    <w:rsid w:val="00402DC4"/>
    <w:rsid w:val="00413545"/>
    <w:rsid w:val="00420BB5"/>
    <w:rsid w:val="00421F3D"/>
    <w:rsid w:val="00422A0A"/>
    <w:rsid w:val="00427653"/>
    <w:rsid w:val="004351F1"/>
    <w:rsid w:val="004374A1"/>
    <w:rsid w:val="0044705E"/>
    <w:rsid w:val="0045245F"/>
    <w:rsid w:val="00452B29"/>
    <w:rsid w:val="004545D6"/>
    <w:rsid w:val="00455E05"/>
    <w:rsid w:val="00457D09"/>
    <w:rsid w:val="00465783"/>
    <w:rsid w:val="004675A8"/>
    <w:rsid w:val="00470A4E"/>
    <w:rsid w:val="004765CF"/>
    <w:rsid w:val="0048240C"/>
    <w:rsid w:val="00485B5D"/>
    <w:rsid w:val="00485E78"/>
    <w:rsid w:val="00490364"/>
    <w:rsid w:val="004A383D"/>
    <w:rsid w:val="004A79EC"/>
    <w:rsid w:val="004A7A63"/>
    <w:rsid w:val="004B34BA"/>
    <w:rsid w:val="004B6A02"/>
    <w:rsid w:val="004C02AA"/>
    <w:rsid w:val="004C32A5"/>
    <w:rsid w:val="004C3C3B"/>
    <w:rsid w:val="004C7A0B"/>
    <w:rsid w:val="004D19B1"/>
    <w:rsid w:val="004E3862"/>
    <w:rsid w:val="004E7AA4"/>
    <w:rsid w:val="00503B1F"/>
    <w:rsid w:val="00507768"/>
    <w:rsid w:val="00513E43"/>
    <w:rsid w:val="005264A9"/>
    <w:rsid w:val="00531AB5"/>
    <w:rsid w:val="00533961"/>
    <w:rsid w:val="0053622F"/>
    <w:rsid w:val="0053716E"/>
    <w:rsid w:val="00540F2C"/>
    <w:rsid w:val="005576D1"/>
    <w:rsid w:val="00557B1C"/>
    <w:rsid w:val="00557B5B"/>
    <w:rsid w:val="005721DF"/>
    <w:rsid w:val="005A384C"/>
    <w:rsid w:val="005A7C11"/>
    <w:rsid w:val="005B12EC"/>
    <w:rsid w:val="005B59DC"/>
    <w:rsid w:val="005C111F"/>
    <w:rsid w:val="005C7732"/>
    <w:rsid w:val="005D0CB0"/>
    <w:rsid w:val="005D2AA8"/>
    <w:rsid w:val="005D4C3A"/>
    <w:rsid w:val="005D59C5"/>
    <w:rsid w:val="005E4A43"/>
    <w:rsid w:val="005E5533"/>
    <w:rsid w:val="005E67B4"/>
    <w:rsid w:val="005F0E69"/>
    <w:rsid w:val="005F379F"/>
    <w:rsid w:val="005F4014"/>
    <w:rsid w:val="00605AD7"/>
    <w:rsid w:val="00606C9E"/>
    <w:rsid w:val="00610D0E"/>
    <w:rsid w:val="006210F7"/>
    <w:rsid w:val="00622E04"/>
    <w:rsid w:val="006259A5"/>
    <w:rsid w:val="006311D4"/>
    <w:rsid w:val="00633802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3294"/>
    <w:rsid w:val="006D5EF1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26EC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31E6"/>
    <w:rsid w:val="007A6939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20113"/>
    <w:rsid w:val="0083191B"/>
    <w:rsid w:val="00845735"/>
    <w:rsid w:val="0084627F"/>
    <w:rsid w:val="008467EF"/>
    <w:rsid w:val="00851BEB"/>
    <w:rsid w:val="00855526"/>
    <w:rsid w:val="00855F0E"/>
    <w:rsid w:val="00864BA3"/>
    <w:rsid w:val="00864FF2"/>
    <w:rsid w:val="008661B0"/>
    <w:rsid w:val="008755CA"/>
    <w:rsid w:val="00876868"/>
    <w:rsid w:val="00876F15"/>
    <w:rsid w:val="0088047D"/>
    <w:rsid w:val="00881C56"/>
    <w:rsid w:val="00882671"/>
    <w:rsid w:val="00884C6F"/>
    <w:rsid w:val="00886466"/>
    <w:rsid w:val="008873D8"/>
    <w:rsid w:val="00887E0B"/>
    <w:rsid w:val="00890C65"/>
    <w:rsid w:val="00891DFD"/>
    <w:rsid w:val="0089200D"/>
    <w:rsid w:val="00892610"/>
    <w:rsid w:val="008A1633"/>
    <w:rsid w:val="008B5686"/>
    <w:rsid w:val="008B633F"/>
    <w:rsid w:val="008B73BC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56E5"/>
    <w:rsid w:val="008E676B"/>
    <w:rsid w:val="008E7FC3"/>
    <w:rsid w:val="008F1852"/>
    <w:rsid w:val="008F2BA6"/>
    <w:rsid w:val="008F36D1"/>
    <w:rsid w:val="008F7E57"/>
    <w:rsid w:val="009009AB"/>
    <w:rsid w:val="00900A72"/>
    <w:rsid w:val="00907FE3"/>
    <w:rsid w:val="00911493"/>
    <w:rsid w:val="00922C57"/>
    <w:rsid w:val="00924A31"/>
    <w:rsid w:val="00933FAE"/>
    <w:rsid w:val="00934B84"/>
    <w:rsid w:val="0093623E"/>
    <w:rsid w:val="009403C9"/>
    <w:rsid w:val="00940875"/>
    <w:rsid w:val="00947F4C"/>
    <w:rsid w:val="00951CC1"/>
    <w:rsid w:val="00952002"/>
    <w:rsid w:val="009705FA"/>
    <w:rsid w:val="00974D57"/>
    <w:rsid w:val="00976CF9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62A6"/>
    <w:rsid w:val="00A11BC0"/>
    <w:rsid w:val="00A15B69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76661"/>
    <w:rsid w:val="00A8052D"/>
    <w:rsid w:val="00A811F3"/>
    <w:rsid w:val="00A8412E"/>
    <w:rsid w:val="00A85D2D"/>
    <w:rsid w:val="00A93C16"/>
    <w:rsid w:val="00AB1E80"/>
    <w:rsid w:val="00AB345B"/>
    <w:rsid w:val="00AB5003"/>
    <w:rsid w:val="00AB5D02"/>
    <w:rsid w:val="00AC3996"/>
    <w:rsid w:val="00AD3095"/>
    <w:rsid w:val="00AD5AFA"/>
    <w:rsid w:val="00AE00C0"/>
    <w:rsid w:val="00AE0987"/>
    <w:rsid w:val="00AE4715"/>
    <w:rsid w:val="00AE5C7C"/>
    <w:rsid w:val="00AE635E"/>
    <w:rsid w:val="00AF3244"/>
    <w:rsid w:val="00AF6E44"/>
    <w:rsid w:val="00B00B4C"/>
    <w:rsid w:val="00B04A01"/>
    <w:rsid w:val="00B101D7"/>
    <w:rsid w:val="00B128E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91930"/>
    <w:rsid w:val="00B92286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494E"/>
    <w:rsid w:val="00C11D8C"/>
    <w:rsid w:val="00C158F0"/>
    <w:rsid w:val="00C27CBE"/>
    <w:rsid w:val="00C4767A"/>
    <w:rsid w:val="00C542A6"/>
    <w:rsid w:val="00C54607"/>
    <w:rsid w:val="00C61062"/>
    <w:rsid w:val="00C670F0"/>
    <w:rsid w:val="00C67B8D"/>
    <w:rsid w:val="00C7321C"/>
    <w:rsid w:val="00C73AFB"/>
    <w:rsid w:val="00C74B6B"/>
    <w:rsid w:val="00C7676F"/>
    <w:rsid w:val="00C87878"/>
    <w:rsid w:val="00C93817"/>
    <w:rsid w:val="00C9493F"/>
    <w:rsid w:val="00C94987"/>
    <w:rsid w:val="00C95E6F"/>
    <w:rsid w:val="00CA58E2"/>
    <w:rsid w:val="00CB12DA"/>
    <w:rsid w:val="00CC09AD"/>
    <w:rsid w:val="00CC5D3A"/>
    <w:rsid w:val="00CD17E8"/>
    <w:rsid w:val="00CD2F41"/>
    <w:rsid w:val="00CD425B"/>
    <w:rsid w:val="00CD573A"/>
    <w:rsid w:val="00CE0A08"/>
    <w:rsid w:val="00CE2DE6"/>
    <w:rsid w:val="00D010D2"/>
    <w:rsid w:val="00D136A8"/>
    <w:rsid w:val="00D14011"/>
    <w:rsid w:val="00D207E3"/>
    <w:rsid w:val="00D2086C"/>
    <w:rsid w:val="00D34B52"/>
    <w:rsid w:val="00D437F8"/>
    <w:rsid w:val="00D43A77"/>
    <w:rsid w:val="00D47871"/>
    <w:rsid w:val="00D50ADA"/>
    <w:rsid w:val="00D569E2"/>
    <w:rsid w:val="00D649D3"/>
    <w:rsid w:val="00D6512D"/>
    <w:rsid w:val="00D66177"/>
    <w:rsid w:val="00D66C2E"/>
    <w:rsid w:val="00D70342"/>
    <w:rsid w:val="00D77D03"/>
    <w:rsid w:val="00D82EC2"/>
    <w:rsid w:val="00D875D8"/>
    <w:rsid w:val="00DA1E5A"/>
    <w:rsid w:val="00DA2779"/>
    <w:rsid w:val="00DA3832"/>
    <w:rsid w:val="00DB2CC5"/>
    <w:rsid w:val="00DB5E8D"/>
    <w:rsid w:val="00DC2783"/>
    <w:rsid w:val="00DD42A0"/>
    <w:rsid w:val="00DD6005"/>
    <w:rsid w:val="00DE000D"/>
    <w:rsid w:val="00DF2A48"/>
    <w:rsid w:val="00E07F55"/>
    <w:rsid w:val="00E106D2"/>
    <w:rsid w:val="00E1163F"/>
    <w:rsid w:val="00E152DE"/>
    <w:rsid w:val="00E33D92"/>
    <w:rsid w:val="00E40B22"/>
    <w:rsid w:val="00E41313"/>
    <w:rsid w:val="00E45332"/>
    <w:rsid w:val="00E4753C"/>
    <w:rsid w:val="00E53743"/>
    <w:rsid w:val="00E620BE"/>
    <w:rsid w:val="00E62BB4"/>
    <w:rsid w:val="00E77153"/>
    <w:rsid w:val="00E7736A"/>
    <w:rsid w:val="00E81339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E7B06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1F8"/>
    <w:rsid w:val="00F72AB3"/>
    <w:rsid w:val="00F73C0C"/>
    <w:rsid w:val="00F805A1"/>
    <w:rsid w:val="00F8414F"/>
    <w:rsid w:val="00F94597"/>
    <w:rsid w:val="00F95548"/>
    <w:rsid w:val="00F95632"/>
    <w:rsid w:val="00FB7C4F"/>
    <w:rsid w:val="00FD0BC6"/>
    <w:rsid w:val="00FE2306"/>
    <w:rsid w:val="00FE2E96"/>
    <w:rsid w:val="00FE3E3D"/>
    <w:rsid w:val="00FE6A0B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7EA8E476"/>
  <w15:docId w15:val="{2A959A26-3930-4173-81DE-8C5D0670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  <w:ind w:left="624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344774E022B244A87F87A54B951F9A" ma:contentTypeVersion="" ma:contentTypeDescription="Vytvoří nový dokument" ma:contentTypeScope="" ma:versionID="cd2c3d32c287fd7eee5845e19f91887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07A1A30-64B0-4105-971E-666AF8AD1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A0F4E-1E79-457D-A0EB-7952D4AA2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A60E2-42BD-4EB5-BDF6-9467FBB20B0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5A9F170E-F203-43CB-9B59-9C5AC248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4768</Words>
  <Characters>28137</Characters>
  <Application>Microsoft Office Word</Application>
  <DocSecurity>0</DocSecurity>
  <Lines>234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15</cp:revision>
  <cp:lastPrinted>2017-10-19T08:01:00Z</cp:lastPrinted>
  <dcterms:created xsi:type="dcterms:W3CDTF">2017-09-26T16:35:00Z</dcterms:created>
  <dcterms:modified xsi:type="dcterms:W3CDTF">2017-10-19T08:01:00Z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0x01010076344774E022B244A87F87A54B951F9A</vt:lpwstr>
  </property>
</Properties>
</file>