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C0FDE" w14:textId="77777777" w:rsidR="002D3725" w:rsidRPr="007F74F0" w:rsidRDefault="002D3725" w:rsidP="002D3725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5357C3">
        <w:rPr>
          <w:b/>
        </w:rPr>
        <w:t xml:space="preserve">PŘÍLOHA Č. 4 </w:t>
      </w:r>
      <w:r>
        <w:rPr>
          <w:b/>
        </w:rPr>
        <w:t xml:space="preserve"> - </w:t>
      </w:r>
      <w:r w:rsidRPr="007F74F0">
        <w:rPr>
          <w:b/>
        </w:rPr>
        <w:t xml:space="preserve">TECHNICKÉ ZADÁNÍ </w:t>
      </w:r>
      <w:r w:rsidR="008E41F9">
        <w:rPr>
          <w:b/>
        </w:rPr>
        <w:t>STAVEBNÍCH</w:t>
      </w:r>
      <w:r w:rsidRPr="007F74F0">
        <w:rPr>
          <w:b/>
        </w:rPr>
        <w:t xml:space="preserve"> PRACÍ</w:t>
      </w:r>
    </w:p>
    <w:p w14:paraId="49BC0FDF" w14:textId="77777777" w:rsidR="002D3725" w:rsidRPr="007F74F0" w:rsidRDefault="002D3725" w:rsidP="002D3725">
      <w:pPr>
        <w:rPr>
          <w:b/>
        </w:rPr>
      </w:pPr>
    </w:p>
    <w:p w14:paraId="49BC0FE0" w14:textId="77777777" w:rsidR="002D3725" w:rsidRPr="00997C38" w:rsidRDefault="002D3725" w:rsidP="002D3725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>Investiční akce:</w:t>
      </w:r>
    </w:p>
    <w:p w14:paraId="49BC0FE1" w14:textId="77777777" w:rsidR="002D3725" w:rsidRDefault="00E10EE1" w:rsidP="002D3725">
      <w:pPr>
        <w:pStyle w:val="ListNumber-ContractCzechRadio"/>
        <w:numPr>
          <w:ilvl w:val="0"/>
          <w:numId w:val="0"/>
        </w:numPr>
        <w:tabs>
          <w:tab w:val="clear" w:pos="312"/>
          <w:tab w:val="left" w:pos="1134"/>
        </w:tabs>
        <w:ind w:left="1134" w:hanging="1134"/>
        <w:rPr>
          <w:rFonts w:cs="Arial"/>
        </w:rPr>
      </w:pPr>
      <w:r>
        <w:rPr>
          <w:rFonts w:cs="Arial"/>
        </w:rPr>
        <w:t>A1732 – Průraz mezi budovami B a D 3. patro</w:t>
      </w:r>
    </w:p>
    <w:p w14:paraId="49BC0FE2" w14:textId="77777777" w:rsidR="002D3725" w:rsidRPr="00997C38" w:rsidRDefault="002D3725" w:rsidP="002D3725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1134"/>
        </w:tabs>
        <w:ind w:left="284" w:hanging="284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>Název projektové dokumentace</w:t>
      </w:r>
    </w:p>
    <w:p w14:paraId="49BC0FE3" w14:textId="7D018901" w:rsidR="00E10EE1" w:rsidRDefault="00E10EE1" w:rsidP="00E10EE1">
      <w:pPr>
        <w:pStyle w:val="ListNumber-ContractCzechRadio"/>
        <w:numPr>
          <w:ilvl w:val="0"/>
          <w:numId w:val="0"/>
        </w:numPr>
        <w:tabs>
          <w:tab w:val="clear" w:pos="312"/>
          <w:tab w:val="left" w:pos="1134"/>
        </w:tabs>
        <w:ind w:left="312" w:hanging="312"/>
        <w:rPr>
          <w:rFonts w:cs="Arial"/>
        </w:rPr>
      </w:pPr>
      <w:r>
        <w:rPr>
          <w:rFonts w:cs="Arial"/>
        </w:rPr>
        <w:t xml:space="preserve">ČRo Praha – </w:t>
      </w:r>
      <w:r w:rsidR="008B6BEC">
        <w:rPr>
          <w:rFonts w:cs="Arial"/>
        </w:rPr>
        <w:t>propojení místností D 306 a B 4</w:t>
      </w:r>
      <w:r w:rsidR="00473E69">
        <w:rPr>
          <w:rFonts w:cs="Arial"/>
        </w:rPr>
        <w:t>0</w:t>
      </w:r>
      <w:bookmarkStart w:id="0" w:name="_GoBack"/>
      <w:bookmarkEnd w:id="0"/>
      <w:r>
        <w:rPr>
          <w:rFonts w:cs="Arial"/>
        </w:rPr>
        <w:t>29</w:t>
      </w:r>
    </w:p>
    <w:p w14:paraId="49BC0FE4" w14:textId="77777777" w:rsidR="002D3725" w:rsidRPr="00997C38" w:rsidRDefault="002D3725" w:rsidP="002D3725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 xml:space="preserve">Řešená nemovitost: </w:t>
      </w:r>
    </w:p>
    <w:p w14:paraId="49BC0FE5" w14:textId="77777777" w:rsidR="00E10EE1" w:rsidRDefault="00CA2242" w:rsidP="002D3725">
      <w:pPr>
        <w:jc w:val="both"/>
        <w:rPr>
          <w:rFonts w:cs="Arial"/>
        </w:rPr>
      </w:pPr>
      <w:r>
        <w:rPr>
          <w:rFonts w:cs="Arial"/>
        </w:rPr>
        <w:t>Budova B</w:t>
      </w:r>
      <w:r w:rsidR="00E10EE1">
        <w:rPr>
          <w:rFonts w:cs="Arial"/>
        </w:rPr>
        <w:t>:</w:t>
      </w:r>
    </w:p>
    <w:p w14:paraId="49BC0FE6" w14:textId="77777777" w:rsidR="002D3725" w:rsidRDefault="002D3725" w:rsidP="002D3725">
      <w:pPr>
        <w:jc w:val="both"/>
        <w:rPr>
          <w:rFonts w:cs="Arial"/>
        </w:rPr>
      </w:pPr>
      <w:r>
        <w:rPr>
          <w:rFonts w:cs="Arial"/>
        </w:rPr>
        <w:t>P</w:t>
      </w:r>
      <w:r w:rsidRPr="00E76081">
        <w:rPr>
          <w:rFonts w:cs="Arial"/>
        </w:rPr>
        <w:t>ozemek s parcelním číslem 4</w:t>
      </w:r>
      <w:r w:rsidR="00E10EE1">
        <w:rPr>
          <w:rFonts w:cs="Arial"/>
        </w:rPr>
        <w:t>84</w:t>
      </w:r>
      <w:r w:rsidRPr="00E76081">
        <w:rPr>
          <w:rFonts w:cs="Arial"/>
        </w:rPr>
        <w:t xml:space="preserve"> o výměře </w:t>
      </w:r>
      <w:r w:rsidR="005C46E6">
        <w:rPr>
          <w:rFonts w:cs="Arial"/>
        </w:rPr>
        <w:t>1342</w:t>
      </w:r>
      <w:r w:rsidRPr="00E76081">
        <w:rPr>
          <w:rFonts w:cs="Arial"/>
        </w:rPr>
        <w:t xml:space="preserve"> m</w:t>
      </w:r>
      <w:r w:rsidRPr="00997C38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 w:rsidR="005C46E6">
        <w:rPr>
          <w:rFonts w:cs="Arial"/>
        </w:rPr>
        <w:t>385</w:t>
      </w:r>
      <w:r w:rsidRPr="00E76081">
        <w:rPr>
          <w:rFonts w:cs="Arial"/>
        </w:rPr>
        <w:t>, to vše v katastrálním území Vinohrady, obec Praha, zapsáno jako vlastnictví objednatele na LV. č 2093 u katastrálního úřadu pro Hlavní město Prahu, katastrální pracoviště Praha</w:t>
      </w:r>
      <w:r>
        <w:rPr>
          <w:rFonts w:cs="Arial"/>
        </w:rPr>
        <w:t xml:space="preserve"> </w:t>
      </w:r>
      <w:r w:rsidRPr="00CE644B">
        <w:rPr>
          <w:rFonts w:cs="Arial"/>
        </w:rPr>
        <w:t>(dále také jen „nemovitost“ či „objekt“).</w:t>
      </w:r>
      <w:r w:rsidRPr="00E76081">
        <w:rPr>
          <w:rFonts w:cs="Arial"/>
        </w:rPr>
        <w:t xml:space="preserve"> </w:t>
      </w:r>
    </w:p>
    <w:p w14:paraId="49BC0FE7" w14:textId="77777777" w:rsidR="005C46E6" w:rsidRDefault="005C46E6" w:rsidP="002D3725">
      <w:pPr>
        <w:jc w:val="both"/>
        <w:rPr>
          <w:rFonts w:cs="Arial"/>
        </w:rPr>
      </w:pPr>
    </w:p>
    <w:p w14:paraId="49BC0FE8" w14:textId="77777777" w:rsidR="005C46E6" w:rsidRDefault="005C46E6" w:rsidP="002D3725">
      <w:pPr>
        <w:jc w:val="both"/>
        <w:rPr>
          <w:rFonts w:cs="Arial"/>
        </w:rPr>
      </w:pPr>
      <w:r>
        <w:rPr>
          <w:rFonts w:cs="Arial"/>
        </w:rPr>
        <w:t xml:space="preserve">Budova </w:t>
      </w:r>
      <w:r w:rsidR="00CA2242">
        <w:rPr>
          <w:rFonts w:cs="Arial"/>
        </w:rPr>
        <w:t>D</w:t>
      </w:r>
      <w:r>
        <w:rPr>
          <w:rFonts w:cs="Arial"/>
        </w:rPr>
        <w:t>:</w:t>
      </w:r>
    </w:p>
    <w:p w14:paraId="49BC0FE9" w14:textId="77777777" w:rsidR="005C46E6" w:rsidRDefault="005C46E6" w:rsidP="005C46E6">
      <w:pPr>
        <w:jc w:val="both"/>
        <w:rPr>
          <w:rFonts w:cs="Arial"/>
        </w:rPr>
      </w:pPr>
      <w:r>
        <w:rPr>
          <w:rFonts w:cs="Arial"/>
        </w:rPr>
        <w:t>P</w:t>
      </w:r>
      <w:r w:rsidRPr="00E76081">
        <w:rPr>
          <w:rFonts w:cs="Arial"/>
        </w:rPr>
        <w:t>ozemek s parcelním číslem 4</w:t>
      </w:r>
      <w:r>
        <w:rPr>
          <w:rFonts w:cs="Arial"/>
        </w:rPr>
        <w:t>8</w:t>
      </w:r>
      <w:r w:rsidR="00CA2242">
        <w:rPr>
          <w:rFonts w:cs="Arial"/>
        </w:rPr>
        <w:t>6/1</w:t>
      </w:r>
      <w:r w:rsidRPr="00E76081">
        <w:rPr>
          <w:rFonts w:cs="Arial"/>
        </w:rPr>
        <w:t xml:space="preserve"> o výměře </w:t>
      </w:r>
      <w:r w:rsidR="00CA2242">
        <w:rPr>
          <w:rFonts w:cs="Arial"/>
        </w:rPr>
        <w:t>879</w:t>
      </w:r>
      <w:r w:rsidRPr="00E76081">
        <w:rPr>
          <w:rFonts w:cs="Arial"/>
        </w:rPr>
        <w:t xml:space="preserve"> m</w:t>
      </w:r>
      <w:r w:rsidRPr="00997C38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 w:rsidR="00CA2242">
        <w:rPr>
          <w:rFonts w:cs="Arial"/>
        </w:rPr>
        <w:t>499</w:t>
      </w:r>
      <w:r w:rsidRPr="00E76081">
        <w:rPr>
          <w:rFonts w:cs="Arial"/>
        </w:rPr>
        <w:t>, to vše v katastrálním území Vinohrady, obec Praha, zapsáno jako vlastnictví objednatele na LV. č 2093 u katastrálního úřadu pro Hlavní město Prahu, katastrální pracoviště Praha</w:t>
      </w:r>
      <w:r>
        <w:rPr>
          <w:rFonts w:cs="Arial"/>
        </w:rPr>
        <w:t xml:space="preserve"> </w:t>
      </w:r>
      <w:r w:rsidRPr="00CE644B">
        <w:rPr>
          <w:rFonts w:cs="Arial"/>
        </w:rPr>
        <w:t>(dále také jen „nemovitost“ či „objekt“).</w:t>
      </w:r>
      <w:r w:rsidRPr="00E76081">
        <w:rPr>
          <w:rFonts w:cs="Arial"/>
        </w:rPr>
        <w:t xml:space="preserve"> </w:t>
      </w:r>
    </w:p>
    <w:p w14:paraId="49BC0FEA" w14:textId="77777777" w:rsidR="005C46E6" w:rsidRDefault="005C46E6" w:rsidP="002D3725">
      <w:pPr>
        <w:jc w:val="both"/>
        <w:rPr>
          <w:rFonts w:cs="Arial"/>
        </w:rPr>
      </w:pPr>
    </w:p>
    <w:p w14:paraId="49BC0FEB" w14:textId="77777777" w:rsidR="002D3725" w:rsidRDefault="002D3725" w:rsidP="002D3725">
      <w:pPr>
        <w:rPr>
          <w:rFonts w:cs="Arial"/>
        </w:rPr>
      </w:pPr>
    </w:p>
    <w:p w14:paraId="49BC0FEC" w14:textId="77777777" w:rsidR="002D3725" w:rsidRPr="00997C38" w:rsidRDefault="002D3725" w:rsidP="002D3725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b/>
          <w:u w:val="single"/>
        </w:rPr>
      </w:pPr>
      <w:r w:rsidRPr="00997C38">
        <w:rPr>
          <w:b/>
          <w:u w:val="single"/>
        </w:rPr>
        <w:t>Záměr stavebníka</w:t>
      </w:r>
    </w:p>
    <w:p w14:paraId="49BC0FED" w14:textId="77777777" w:rsidR="002D3725" w:rsidRDefault="002D3725" w:rsidP="002D3725">
      <w:pPr>
        <w:pStyle w:val="Odstavecseseznamem"/>
        <w:rPr>
          <w:rFonts w:cs="Arial"/>
        </w:rPr>
      </w:pPr>
    </w:p>
    <w:p w14:paraId="49BC0FEE" w14:textId="77777777" w:rsidR="002D3725" w:rsidRDefault="00CA2242" w:rsidP="00CA2242">
      <w:pPr>
        <w:pStyle w:val="Odstavecseseznamem"/>
        <w:tabs>
          <w:tab w:val="clear" w:pos="624"/>
          <w:tab w:val="left" w:pos="0"/>
        </w:tabs>
        <w:ind w:left="0"/>
        <w:jc w:val="both"/>
        <w:rPr>
          <w:rFonts w:cs="Arial"/>
        </w:rPr>
      </w:pPr>
      <w:r>
        <w:rPr>
          <w:rFonts w:cs="Arial"/>
        </w:rPr>
        <w:t>Zajištění plynulého průchodu mezi budovou B (Římská 13) a budovou D (Římská 15) propojením chodeb na úrovni 3. patra.</w:t>
      </w:r>
    </w:p>
    <w:p w14:paraId="49BC0FEF" w14:textId="77777777" w:rsidR="002D3725" w:rsidRDefault="002D3725" w:rsidP="002D3725">
      <w:pPr>
        <w:pStyle w:val="Odstavecseseznamem"/>
        <w:ind w:left="0"/>
        <w:rPr>
          <w:rFonts w:cs="Arial"/>
        </w:rPr>
      </w:pPr>
    </w:p>
    <w:p w14:paraId="49BC0FF0" w14:textId="77777777" w:rsidR="002D3725" w:rsidRDefault="002D3725" w:rsidP="002D3725">
      <w:pPr>
        <w:pStyle w:val="Odstavecseseznamem"/>
        <w:rPr>
          <w:rFonts w:cs="Arial"/>
        </w:rPr>
      </w:pPr>
    </w:p>
    <w:p w14:paraId="49BC0FF1" w14:textId="77777777" w:rsidR="002D3725" w:rsidRPr="00997C38" w:rsidRDefault="002D3725" w:rsidP="002D3725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b/>
          <w:u w:val="single"/>
        </w:rPr>
      </w:pPr>
      <w:r w:rsidRPr="00997C38">
        <w:rPr>
          <w:b/>
          <w:u w:val="single"/>
        </w:rPr>
        <w:t xml:space="preserve">Podklady pro </w:t>
      </w:r>
      <w:r w:rsidR="008E41F9">
        <w:rPr>
          <w:b/>
          <w:u w:val="single"/>
        </w:rPr>
        <w:t>provedení stavebních prací</w:t>
      </w:r>
      <w:r w:rsidRPr="00997C38">
        <w:rPr>
          <w:b/>
          <w:u w:val="single"/>
        </w:rPr>
        <w:t>:</w:t>
      </w:r>
    </w:p>
    <w:p w14:paraId="49BC0FF2" w14:textId="77777777" w:rsidR="002D3725" w:rsidRPr="00A260BD" w:rsidRDefault="002D3725" w:rsidP="002D3725">
      <w:pPr>
        <w:pStyle w:val="Odstavecseseznamem"/>
        <w:ind w:left="284"/>
        <w:rPr>
          <w:u w:val="single"/>
        </w:rPr>
      </w:pPr>
    </w:p>
    <w:p w14:paraId="49BC0FF3" w14:textId="77777777" w:rsidR="002D3725" w:rsidRDefault="008E41F9" w:rsidP="008E41F9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jc w:val="both"/>
      </w:pPr>
      <w:r>
        <w:t xml:space="preserve">Dokumentace pro provedení stavby zpracovaná Ing. arch. Milošem Klementem </w:t>
      </w:r>
      <w:r w:rsidRPr="008E41F9">
        <w:t xml:space="preserve">Nejedlého 381/9, 638 00 Brno </w:t>
      </w:r>
      <w:r>
        <w:t>–</w:t>
      </w:r>
      <w:r w:rsidRPr="008E41F9">
        <w:t xml:space="preserve"> Lesná</w:t>
      </w:r>
      <w:r>
        <w:t xml:space="preserve"> v červenci 2017 pod zakázkovým číslem 7/2017.</w:t>
      </w:r>
    </w:p>
    <w:p w14:paraId="49BC0FF4" w14:textId="77777777" w:rsidR="000E241D" w:rsidRDefault="0027642F" w:rsidP="008E41F9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jc w:val="both"/>
      </w:pPr>
      <w:r>
        <w:t>Závazné stanovisko Hasičského záchranného sboru hl. m. Prahy, č.j. HSAA- 8821-3/2017 ze dne 7.8.2017.</w:t>
      </w:r>
    </w:p>
    <w:p w14:paraId="49BC0FF5" w14:textId="77777777" w:rsidR="0027642F" w:rsidRDefault="0027642F" w:rsidP="008E41F9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jc w:val="both"/>
      </w:pPr>
      <w:r>
        <w:t>Souhlas Hygienické stanice hlavního města Prahy, č.j. HSHMP 34860/2017 ze dne 7.8.2017.</w:t>
      </w:r>
    </w:p>
    <w:p w14:paraId="49BC0FF6" w14:textId="77777777" w:rsidR="008E41F9" w:rsidRDefault="008E41F9" w:rsidP="0007245E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 w:hanging="426"/>
        <w:jc w:val="both"/>
      </w:pPr>
      <w:r>
        <w:t xml:space="preserve">Textové </w:t>
      </w:r>
      <w:r w:rsidR="0007245E">
        <w:t>doplnění</w:t>
      </w:r>
      <w:r>
        <w:t xml:space="preserve"> poptávaných stavebních prací</w:t>
      </w:r>
    </w:p>
    <w:p w14:paraId="49BC0FF7" w14:textId="77777777" w:rsidR="008E41F9" w:rsidRDefault="007E7DF5" w:rsidP="0007245E">
      <w:pPr>
        <w:pStyle w:val="Odstavecseseznamem"/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jc w:val="both"/>
      </w:pPr>
      <w:r>
        <w:t>Doprava suti a materiálu</w:t>
      </w:r>
    </w:p>
    <w:p w14:paraId="49BC0FF8" w14:textId="0D990D9E" w:rsidR="008E41F9" w:rsidRDefault="00AD24B4" w:rsidP="0007245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jc w:val="both"/>
      </w:pPr>
      <w:r>
        <w:t xml:space="preserve">dopravní trasou je možné dopravovat břemena nebo nádoby se sutí, jejichž hmotnost nepřesahuje </w:t>
      </w:r>
      <w:r w:rsidR="00473E69">
        <w:t>125</w:t>
      </w:r>
      <w:r>
        <w:t xml:space="preserve"> kg;</w:t>
      </w:r>
    </w:p>
    <w:p w14:paraId="49BC0FF9" w14:textId="77777777" w:rsidR="008E41F9" w:rsidRDefault="00AD24B4" w:rsidP="0007245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jc w:val="both"/>
      </w:pPr>
      <w:r>
        <w:t>dopravní trasa začíná na hospodářském dvoře, do kterého se zajíždí z ulice Balbínova. Vjezd na hospodářský dvůr má omezenou šířku průjezdu a projet tam mohou pouze vozy typu Tranzit a Avia nebo jiné vozidla, jejich</w:t>
      </w:r>
      <w:r w:rsidR="00D60350">
        <w:t>ž</w:t>
      </w:r>
      <w:r>
        <w:t xml:space="preserve"> šířka a hmotnost jsou stejné nebo menší, než u uvedených typů vozidel;</w:t>
      </w:r>
    </w:p>
    <w:p w14:paraId="49BC0FFA" w14:textId="657F8DD5" w:rsidR="00AD24B4" w:rsidRDefault="00D60350" w:rsidP="0007245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jc w:val="both"/>
      </w:pPr>
      <w:r>
        <w:t xml:space="preserve">na hospodářský dvůr navazuje nákladní výtah, jehož nosnost odpovídá dopravě břemen o hmotnosti max. </w:t>
      </w:r>
      <w:r w:rsidR="00473E69">
        <w:t>125</w:t>
      </w:r>
      <w:r>
        <w:t xml:space="preserve"> kg;</w:t>
      </w:r>
    </w:p>
    <w:p w14:paraId="49BC0FFB" w14:textId="4C79F039" w:rsidR="00D60350" w:rsidRDefault="00D60350" w:rsidP="0007245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jc w:val="both"/>
      </w:pPr>
      <w:r>
        <w:t xml:space="preserve">ve třetím podlaží probíhá dopravní trasa chodbou a to z části po dlažbě a z části po zdvojené podlaze. Limitem nosnosti této trasy je opět břemeno o hmotnosti max. </w:t>
      </w:r>
      <w:r w:rsidR="00473E69">
        <w:t>125</w:t>
      </w:r>
      <w:r>
        <w:t xml:space="preserve"> kg.</w:t>
      </w:r>
    </w:p>
    <w:p w14:paraId="49BC0FFC" w14:textId="77777777" w:rsidR="008E41F9" w:rsidRDefault="008E41F9" w:rsidP="008E41F9">
      <w:pPr>
        <w:pStyle w:val="Odstavecseseznamem"/>
        <w:tabs>
          <w:tab w:val="left" w:pos="1134"/>
        </w:tabs>
        <w:ind w:left="1418"/>
        <w:jc w:val="both"/>
      </w:pPr>
    </w:p>
    <w:p w14:paraId="49BC0FFD" w14:textId="77777777" w:rsidR="00D60350" w:rsidRDefault="00D60350" w:rsidP="00D60350">
      <w:pPr>
        <w:pStyle w:val="Odstavecseseznamem"/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jc w:val="both"/>
      </w:pPr>
      <w:r>
        <w:t>Pomocné a přidružené práce</w:t>
      </w:r>
    </w:p>
    <w:p w14:paraId="49BC0FFE" w14:textId="77777777" w:rsidR="00D60350" w:rsidRDefault="00D60350" w:rsidP="00DB678E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134" w:hanging="425"/>
        <w:jc w:val="both"/>
      </w:pPr>
      <w:r>
        <w:t xml:space="preserve">zřízení a odstranění případných pomocných lešení </w:t>
      </w:r>
    </w:p>
    <w:p w14:paraId="49BC0FFF" w14:textId="77777777"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lastRenderedPageBreak/>
        <w:t>pečlivé zakrývání ostatních prvků a konstrukcí v dotčených prostorách vč. dodávky zakrývacího materiálu</w:t>
      </w:r>
    </w:p>
    <w:p w14:paraId="49BC1000" w14:textId="77777777"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průběžný úklid pracoviště (min. 1x za směnu)</w:t>
      </w:r>
    </w:p>
    <w:p w14:paraId="49BC1001" w14:textId="77777777"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průběžný úklid transportních cest (min. 2x za směnu)</w:t>
      </w:r>
    </w:p>
    <w:p w14:paraId="49BC1002" w14:textId="77777777"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vnitrostaveništní doprava suti (z prostoru rekonstruovaného vysílacího komplexu na dvorek budovy ČRo)</w:t>
      </w:r>
    </w:p>
    <w:p w14:paraId="49BC1003" w14:textId="77777777"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 xml:space="preserve">odvoz a likvidace suti </w:t>
      </w:r>
    </w:p>
    <w:p w14:paraId="49BC1004" w14:textId="77777777"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pronájem kontejneru na suť</w:t>
      </w:r>
    </w:p>
    <w:p w14:paraId="49BC1005" w14:textId="77777777"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 xml:space="preserve">doprava materiálu do areálu ČRo </w:t>
      </w:r>
    </w:p>
    <w:p w14:paraId="49BC1006" w14:textId="77777777" w:rsidR="00D60350" w:rsidRDefault="00D60350" w:rsidP="00D60350">
      <w:pPr>
        <w:pStyle w:val="Odstavecseseznamem"/>
        <w:numPr>
          <w:ilvl w:val="1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jc w:val="both"/>
      </w:pPr>
      <w:r>
        <w:t>vnitrostaveništní doprava materiálu</w:t>
      </w:r>
    </w:p>
    <w:p w14:paraId="49BC1007" w14:textId="77777777" w:rsidR="008E41F9" w:rsidRDefault="008E41F9" w:rsidP="008E41F9">
      <w:pPr>
        <w:pStyle w:val="Odstavecseseznamem"/>
        <w:ind w:left="1080"/>
        <w:jc w:val="both"/>
      </w:pPr>
    </w:p>
    <w:p w14:paraId="49BC1008" w14:textId="77777777" w:rsidR="008E41F9" w:rsidRDefault="008E41F9" w:rsidP="008E41F9">
      <w:pPr>
        <w:pStyle w:val="Odstavecseseznamem"/>
        <w:ind w:left="1800"/>
        <w:jc w:val="both"/>
      </w:pPr>
    </w:p>
    <w:p w14:paraId="49BC1009" w14:textId="77777777" w:rsidR="008E41F9" w:rsidRDefault="008E41F9" w:rsidP="008E41F9">
      <w:pPr>
        <w:pStyle w:val="Odstavecseseznamem"/>
        <w:ind w:left="1418"/>
        <w:jc w:val="both"/>
      </w:pPr>
    </w:p>
    <w:p w14:paraId="49BC100A" w14:textId="77777777" w:rsidR="008E41F9" w:rsidRPr="008E41F9" w:rsidRDefault="008E41F9" w:rsidP="008E41F9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b/>
          <w:u w:val="single"/>
        </w:rPr>
      </w:pPr>
      <w:r w:rsidRPr="008E41F9">
        <w:rPr>
          <w:b/>
          <w:u w:val="single"/>
        </w:rPr>
        <w:t>Specifika provádění stavebních prací v prostoru vysílacího a výrobního komplexu ČRo Plus:</w:t>
      </w:r>
    </w:p>
    <w:p w14:paraId="49BC100B" w14:textId="77777777" w:rsidR="008E41F9" w:rsidRPr="00A260BD" w:rsidRDefault="008E41F9" w:rsidP="008E41F9">
      <w:pPr>
        <w:pStyle w:val="Odstavecseseznamem"/>
        <w:ind w:left="284"/>
        <w:rPr>
          <w:u w:val="single"/>
        </w:rPr>
      </w:pPr>
    </w:p>
    <w:p w14:paraId="49BC100C" w14:textId="77777777" w:rsidR="008E41F9" w:rsidRDefault="008E41F9" w:rsidP="008E41F9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Rekonstrukce probíhá v prostoru, který je obklopen rozhlasovými studii s trvalým vysíláním stanic Českého rozhlasu.</w:t>
      </w:r>
    </w:p>
    <w:p w14:paraId="49BC100D" w14:textId="77777777" w:rsidR="008E41F9" w:rsidRDefault="008E41F9" w:rsidP="008E41F9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S ohledem na výše uvedené budou stavební práce probíhat výhradně v nočních hodinách mezi 22.00 – 5.00 hod.</w:t>
      </w:r>
      <w:r w:rsidR="0007245E">
        <w:t xml:space="preserve"> s tím, že hlučné práce (řezání betonu, vrtání do betonu apod.) budou probíhat v čase mezi (2.00 – 5.00</w:t>
      </w:r>
      <w:r w:rsidR="00701696">
        <w:t xml:space="preserve"> hod.</w:t>
      </w:r>
      <w:r w:rsidR="0007245E">
        <w:t>). P</w:t>
      </w:r>
      <w:r>
        <w:t xml:space="preserve">řesný termín a čas </w:t>
      </w:r>
      <w:r w:rsidR="0007245E">
        <w:t xml:space="preserve">jejich </w:t>
      </w:r>
      <w:r>
        <w:t xml:space="preserve">provádění musí být v týdenním předstihu schválen odpovědným pracovníkem Českého rozhlasu.  </w:t>
      </w:r>
    </w:p>
    <w:p w14:paraId="49BC100E" w14:textId="77777777" w:rsidR="00DB678E" w:rsidRDefault="00DB678E" w:rsidP="008E41F9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 xml:space="preserve">Práce úklidové a kompletační mohou po předchozí dohodě probíhat </w:t>
      </w:r>
      <w:r w:rsidR="003F7F08">
        <w:t>mimo výše uvedené noční hodiny</w:t>
      </w:r>
      <w:r>
        <w:t xml:space="preserve"> za předpokladu, že nebudou narušovat vysílání a výrobu pořadů Českého rozhlasu nebo přípravu </w:t>
      </w:r>
      <w:r w:rsidR="003F7F08">
        <w:t>pracovníků Českého rozhlasu na vysílání a výrobu pořadů.</w:t>
      </w:r>
      <w:r>
        <w:t xml:space="preserve"> </w:t>
      </w:r>
    </w:p>
    <w:p w14:paraId="49BC100F" w14:textId="77777777" w:rsidR="008E41F9" w:rsidRDefault="008E41F9" w:rsidP="008E41F9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p w14:paraId="49BC1010" w14:textId="77777777" w:rsidR="00154F16" w:rsidRPr="002D3725" w:rsidRDefault="00154F16" w:rsidP="008E41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/>
        <w:jc w:val="both"/>
      </w:pPr>
    </w:p>
    <w:sectPr w:rsidR="00154F16" w:rsidRPr="002D372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C1013" w14:textId="77777777" w:rsidR="00D938BC" w:rsidRDefault="00D938BC" w:rsidP="00AD493F">
      <w:pPr>
        <w:spacing w:line="240" w:lineRule="auto"/>
      </w:pPr>
      <w:r>
        <w:separator/>
      </w:r>
    </w:p>
  </w:endnote>
  <w:endnote w:type="continuationSeparator" w:id="0">
    <w:p w14:paraId="49BC1014" w14:textId="77777777" w:rsidR="00D938BC" w:rsidRDefault="00D938BC" w:rsidP="00AD4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C1011" w14:textId="77777777" w:rsidR="00D938BC" w:rsidRDefault="00D938BC" w:rsidP="00AD493F">
      <w:pPr>
        <w:spacing w:line="240" w:lineRule="auto"/>
      </w:pPr>
      <w:r>
        <w:separator/>
      </w:r>
    </w:p>
  </w:footnote>
  <w:footnote w:type="continuationSeparator" w:id="0">
    <w:p w14:paraId="49BC1012" w14:textId="77777777" w:rsidR="00D938BC" w:rsidRDefault="00D938BC" w:rsidP="00AD49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C1015" w14:textId="77777777" w:rsidR="00AD493F" w:rsidRDefault="00AD493F">
    <w:pPr>
      <w:pStyle w:val="Zhlav"/>
    </w:pPr>
    <w:r>
      <w:t xml:space="preserve">Příloha č. </w:t>
    </w:r>
    <w:r w:rsidR="00B26A6E">
      <w:t>4</w:t>
    </w:r>
  </w:p>
  <w:p w14:paraId="49BC1016" w14:textId="77777777" w:rsidR="00AD493F" w:rsidRDefault="00AD49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153C"/>
    <w:multiLevelType w:val="hybridMultilevel"/>
    <w:tmpl w:val="97C6F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E2CA050">
      <w:start w:val="3"/>
      <w:numFmt w:val="bullet"/>
      <w:lvlText w:val="-"/>
      <w:lvlJc w:val="left"/>
      <w:pPr>
        <w:ind w:left="2160" w:hanging="180"/>
      </w:pPr>
      <w:rPr>
        <w:rFonts w:ascii="Calibri" w:eastAsiaTheme="minorHAnsi" w:hAnsi="Calibri" w:cstheme="minorBid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4228A"/>
    <w:multiLevelType w:val="hybridMultilevel"/>
    <w:tmpl w:val="6E8433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E8AC21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10205EB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0031D"/>
    <w:multiLevelType w:val="hybridMultilevel"/>
    <w:tmpl w:val="4B4651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87DE7"/>
    <w:multiLevelType w:val="hybridMultilevel"/>
    <w:tmpl w:val="52F88318"/>
    <w:lvl w:ilvl="0" w:tplc="8E8AC21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B054624"/>
    <w:multiLevelType w:val="hybridMultilevel"/>
    <w:tmpl w:val="340C03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375461"/>
    <w:multiLevelType w:val="hybridMultilevel"/>
    <w:tmpl w:val="A330ED86"/>
    <w:lvl w:ilvl="0" w:tplc="040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72374"/>
    <w:multiLevelType w:val="hybridMultilevel"/>
    <w:tmpl w:val="90B260F4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25C6CD0"/>
    <w:multiLevelType w:val="hybridMultilevel"/>
    <w:tmpl w:val="6E227D72"/>
    <w:lvl w:ilvl="0" w:tplc="040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CB71F2E"/>
    <w:multiLevelType w:val="hybridMultilevel"/>
    <w:tmpl w:val="88C8E806"/>
    <w:lvl w:ilvl="0" w:tplc="0D84D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47FAF"/>
    <w:multiLevelType w:val="hybridMultilevel"/>
    <w:tmpl w:val="61906F8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244F10"/>
    <w:multiLevelType w:val="multilevel"/>
    <w:tmpl w:val="C2A02212"/>
    <w:numStyleLink w:val="List-Contract"/>
  </w:abstractNum>
  <w:abstractNum w:abstractNumId="14">
    <w:nsid w:val="323B3445"/>
    <w:multiLevelType w:val="hybridMultilevel"/>
    <w:tmpl w:val="D59E989C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33FF7D66"/>
    <w:multiLevelType w:val="hybridMultilevel"/>
    <w:tmpl w:val="0450C00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>
    <w:nsid w:val="41D127F2"/>
    <w:multiLevelType w:val="hybridMultilevel"/>
    <w:tmpl w:val="8990D28A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>
    <w:nsid w:val="43FF5A75"/>
    <w:multiLevelType w:val="hybridMultilevel"/>
    <w:tmpl w:val="E39C8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F10297"/>
    <w:multiLevelType w:val="hybridMultilevel"/>
    <w:tmpl w:val="05E0C91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FA11509"/>
    <w:multiLevelType w:val="hybridMultilevel"/>
    <w:tmpl w:val="03B47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216D9A"/>
    <w:multiLevelType w:val="hybridMultilevel"/>
    <w:tmpl w:val="0E8EB9F2"/>
    <w:lvl w:ilvl="0" w:tplc="0780FB2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B4682"/>
    <w:multiLevelType w:val="hybridMultilevel"/>
    <w:tmpl w:val="44EC6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27862"/>
    <w:multiLevelType w:val="hybridMultilevel"/>
    <w:tmpl w:val="2A044A60"/>
    <w:lvl w:ilvl="0" w:tplc="1FD0B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D5E36"/>
    <w:multiLevelType w:val="hybridMultilevel"/>
    <w:tmpl w:val="FEBE6C70"/>
    <w:lvl w:ilvl="0" w:tplc="1F44EC1E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5832C2"/>
    <w:multiLevelType w:val="hybridMultilevel"/>
    <w:tmpl w:val="F57E7FF6"/>
    <w:lvl w:ilvl="0" w:tplc="0D84DE7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73E7A"/>
    <w:multiLevelType w:val="hybridMultilevel"/>
    <w:tmpl w:val="324C001C"/>
    <w:lvl w:ilvl="0" w:tplc="F9DC1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B74D80"/>
    <w:multiLevelType w:val="hybridMultilevel"/>
    <w:tmpl w:val="019E64F8"/>
    <w:lvl w:ilvl="0" w:tplc="1AB62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ED5ACE"/>
    <w:multiLevelType w:val="hybridMultilevel"/>
    <w:tmpl w:val="E354B1A4"/>
    <w:lvl w:ilvl="0" w:tplc="7C728D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3D31E1"/>
    <w:multiLevelType w:val="hybridMultilevel"/>
    <w:tmpl w:val="AA2CFCDE"/>
    <w:lvl w:ilvl="0" w:tplc="A52AD9EC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9C5C7D"/>
    <w:multiLevelType w:val="hybridMultilevel"/>
    <w:tmpl w:val="0A18A5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254D5"/>
    <w:multiLevelType w:val="hybridMultilevel"/>
    <w:tmpl w:val="E7CE49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2244F04">
      <w:numFmt w:val="bullet"/>
      <w:lvlText w:val="–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787A0A"/>
    <w:multiLevelType w:val="hybridMultilevel"/>
    <w:tmpl w:val="3BF46552"/>
    <w:lvl w:ilvl="0" w:tplc="40C409E6">
      <w:start w:val="1"/>
      <w:numFmt w:val="upperLetter"/>
      <w:lvlText w:val="%1 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6"/>
  </w:num>
  <w:num w:numId="4">
    <w:abstractNumId w:val="17"/>
  </w:num>
  <w:num w:numId="5">
    <w:abstractNumId w:val="11"/>
  </w:num>
  <w:num w:numId="6">
    <w:abstractNumId w:val="19"/>
  </w:num>
  <w:num w:numId="7">
    <w:abstractNumId w:val="8"/>
  </w:num>
  <w:num w:numId="8">
    <w:abstractNumId w:val="24"/>
  </w:num>
  <w:num w:numId="9">
    <w:abstractNumId w:val="29"/>
  </w:num>
  <w:num w:numId="10">
    <w:abstractNumId w:val="1"/>
  </w:num>
  <w:num w:numId="11">
    <w:abstractNumId w:val="22"/>
  </w:num>
  <w:num w:numId="12">
    <w:abstractNumId w:val="12"/>
  </w:num>
  <w:num w:numId="13">
    <w:abstractNumId w:val="27"/>
  </w:num>
  <w:num w:numId="14">
    <w:abstractNumId w:val="10"/>
  </w:num>
  <w:num w:numId="15">
    <w:abstractNumId w:val="18"/>
  </w:num>
  <w:num w:numId="16">
    <w:abstractNumId w:val="9"/>
  </w:num>
  <w:num w:numId="17">
    <w:abstractNumId w:val="6"/>
  </w:num>
  <w:num w:numId="18">
    <w:abstractNumId w:val="31"/>
  </w:num>
  <w:num w:numId="19">
    <w:abstractNumId w:val="5"/>
  </w:num>
  <w:num w:numId="20">
    <w:abstractNumId w:val="0"/>
  </w:num>
  <w:num w:numId="21">
    <w:abstractNumId w:val="7"/>
  </w:num>
  <w:num w:numId="22">
    <w:abstractNumId w:val="14"/>
  </w:num>
  <w:num w:numId="23">
    <w:abstractNumId w:val="23"/>
  </w:num>
  <w:num w:numId="24">
    <w:abstractNumId w:val="4"/>
  </w:num>
  <w:num w:numId="25">
    <w:abstractNumId w:val="25"/>
  </w:num>
  <w:num w:numId="26">
    <w:abstractNumId w:val="30"/>
  </w:num>
  <w:num w:numId="27">
    <w:abstractNumId w:val="28"/>
  </w:num>
  <w:num w:numId="2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auto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20"/>
  </w:num>
  <w:num w:numId="30">
    <w:abstractNumId w:val="16"/>
  </w:num>
  <w:num w:numId="31">
    <w:abstractNumId w:val="15"/>
  </w:num>
  <w:num w:numId="32">
    <w:abstractNumId w:val="2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93"/>
    <w:rsid w:val="00020C2C"/>
    <w:rsid w:val="00026A5C"/>
    <w:rsid w:val="000316C0"/>
    <w:rsid w:val="00041E56"/>
    <w:rsid w:val="0007245E"/>
    <w:rsid w:val="000819E5"/>
    <w:rsid w:val="000934B9"/>
    <w:rsid w:val="000C0EA5"/>
    <w:rsid w:val="000C64DF"/>
    <w:rsid w:val="000C67BD"/>
    <w:rsid w:val="000D3236"/>
    <w:rsid w:val="000E241D"/>
    <w:rsid w:val="000E316D"/>
    <w:rsid w:val="000E3720"/>
    <w:rsid w:val="00135C22"/>
    <w:rsid w:val="00145E7D"/>
    <w:rsid w:val="00154F16"/>
    <w:rsid w:val="00193EFD"/>
    <w:rsid w:val="001A068B"/>
    <w:rsid w:val="001B0B7E"/>
    <w:rsid w:val="001C232E"/>
    <w:rsid w:val="001D0461"/>
    <w:rsid w:val="001E524D"/>
    <w:rsid w:val="001F518F"/>
    <w:rsid w:val="00221110"/>
    <w:rsid w:val="0023224D"/>
    <w:rsid w:val="002374D3"/>
    <w:rsid w:val="00253D65"/>
    <w:rsid w:val="00274E5C"/>
    <w:rsid w:val="0027642F"/>
    <w:rsid w:val="002944D5"/>
    <w:rsid w:val="00295FED"/>
    <w:rsid w:val="002A75B8"/>
    <w:rsid w:val="002D3725"/>
    <w:rsid w:val="002F3F86"/>
    <w:rsid w:val="002F5EEE"/>
    <w:rsid w:val="003160CB"/>
    <w:rsid w:val="00317869"/>
    <w:rsid w:val="00365136"/>
    <w:rsid w:val="0036772D"/>
    <w:rsid w:val="003B6949"/>
    <w:rsid w:val="003D40E8"/>
    <w:rsid w:val="003F7F08"/>
    <w:rsid w:val="00406D93"/>
    <w:rsid w:val="00462580"/>
    <w:rsid w:val="0046742B"/>
    <w:rsid w:val="00470187"/>
    <w:rsid w:val="00473E69"/>
    <w:rsid w:val="004C4C5B"/>
    <w:rsid w:val="004D3468"/>
    <w:rsid w:val="004E179D"/>
    <w:rsid w:val="004E5593"/>
    <w:rsid w:val="004F1188"/>
    <w:rsid w:val="004F56E7"/>
    <w:rsid w:val="0054447C"/>
    <w:rsid w:val="00582325"/>
    <w:rsid w:val="00595700"/>
    <w:rsid w:val="00597DDF"/>
    <w:rsid w:val="005A7DB4"/>
    <w:rsid w:val="005B2A0E"/>
    <w:rsid w:val="005C389F"/>
    <w:rsid w:val="005C3ED4"/>
    <w:rsid w:val="005C46E6"/>
    <w:rsid w:val="005D7B6E"/>
    <w:rsid w:val="0063409E"/>
    <w:rsid w:val="0064392E"/>
    <w:rsid w:val="00645081"/>
    <w:rsid w:val="00646976"/>
    <w:rsid w:val="0068345A"/>
    <w:rsid w:val="00684EBD"/>
    <w:rsid w:val="0069647D"/>
    <w:rsid w:val="006A43CC"/>
    <w:rsid w:val="006A4F15"/>
    <w:rsid w:val="006A692C"/>
    <w:rsid w:val="006D17E3"/>
    <w:rsid w:val="006D44B5"/>
    <w:rsid w:val="006D546C"/>
    <w:rsid w:val="006E22B3"/>
    <w:rsid w:val="006E4D55"/>
    <w:rsid w:val="006F6B74"/>
    <w:rsid w:val="00701696"/>
    <w:rsid w:val="00705383"/>
    <w:rsid w:val="0071201F"/>
    <w:rsid w:val="00715676"/>
    <w:rsid w:val="00725A91"/>
    <w:rsid w:val="00744BB5"/>
    <w:rsid w:val="00750B69"/>
    <w:rsid w:val="00754661"/>
    <w:rsid w:val="0075600E"/>
    <w:rsid w:val="00787614"/>
    <w:rsid w:val="00787F42"/>
    <w:rsid w:val="007A145D"/>
    <w:rsid w:val="007A491E"/>
    <w:rsid w:val="007A50B3"/>
    <w:rsid w:val="007B4202"/>
    <w:rsid w:val="007C2E66"/>
    <w:rsid w:val="007E1380"/>
    <w:rsid w:val="007E7DF5"/>
    <w:rsid w:val="00802FC5"/>
    <w:rsid w:val="00811D6A"/>
    <w:rsid w:val="008160D7"/>
    <w:rsid w:val="00861128"/>
    <w:rsid w:val="00863D76"/>
    <w:rsid w:val="0086591C"/>
    <w:rsid w:val="00880E04"/>
    <w:rsid w:val="00890350"/>
    <w:rsid w:val="008B40B1"/>
    <w:rsid w:val="008B6BEC"/>
    <w:rsid w:val="008D27B9"/>
    <w:rsid w:val="008E41F9"/>
    <w:rsid w:val="008E5B99"/>
    <w:rsid w:val="00922810"/>
    <w:rsid w:val="00944C19"/>
    <w:rsid w:val="00966FA6"/>
    <w:rsid w:val="00982A57"/>
    <w:rsid w:val="009830A0"/>
    <w:rsid w:val="009B047B"/>
    <w:rsid w:val="009D055F"/>
    <w:rsid w:val="009D4DC6"/>
    <w:rsid w:val="009E3530"/>
    <w:rsid w:val="009E62E8"/>
    <w:rsid w:val="00A051E6"/>
    <w:rsid w:val="00A260BD"/>
    <w:rsid w:val="00A41A9D"/>
    <w:rsid w:val="00A5026B"/>
    <w:rsid w:val="00A62F86"/>
    <w:rsid w:val="00A84232"/>
    <w:rsid w:val="00A92D05"/>
    <w:rsid w:val="00A95800"/>
    <w:rsid w:val="00AA174A"/>
    <w:rsid w:val="00AD24B4"/>
    <w:rsid w:val="00AD493F"/>
    <w:rsid w:val="00AE0D28"/>
    <w:rsid w:val="00B26A6E"/>
    <w:rsid w:val="00B4752E"/>
    <w:rsid w:val="00B51B4B"/>
    <w:rsid w:val="00B75C24"/>
    <w:rsid w:val="00B92C9A"/>
    <w:rsid w:val="00BB0541"/>
    <w:rsid w:val="00BC59D6"/>
    <w:rsid w:val="00BF28CD"/>
    <w:rsid w:val="00BF7E23"/>
    <w:rsid w:val="00C000A7"/>
    <w:rsid w:val="00C0542F"/>
    <w:rsid w:val="00C6105A"/>
    <w:rsid w:val="00C72780"/>
    <w:rsid w:val="00C90D61"/>
    <w:rsid w:val="00C96F16"/>
    <w:rsid w:val="00CA029D"/>
    <w:rsid w:val="00CA2242"/>
    <w:rsid w:val="00CB27C7"/>
    <w:rsid w:val="00CD684A"/>
    <w:rsid w:val="00CE19CA"/>
    <w:rsid w:val="00CE644B"/>
    <w:rsid w:val="00CE6FC4"/>
    <w:rsid w:val="00CF1815"/>
    <w:rsid w:val="00D02271"/>
    <w:rsid w:val="00D16A79"/>
    <w:rsid w:val="00D2560D"/>
    <w:rsid w:val="00D3461C"/>
    <w:rsid w:val="00D42A2D"/>
    <w:rsid w:val="00D456CE"/>
    <w:rsid w:val="00D60350"/>
    <w:rsid w:val="00D77910"/>
    <w:rsid w:val="00D90C00"/>
    <w:rsid w:val="00D938BC"/>
    <w:rsid w:val="00DA4B41"/>
    <w:rsid w:val="00DA73C2"/>
    <w:rsid w:val="00DB1DF9"/>
    <w:rsid w:val="00DB678E"/>
    <w:rsid w:val="00DC0A15"/>
    <w:rsid w:val="00DC7F77"/>
    <w:rsid w:val="00DD7F83"/>
    <w:rsid w:val="00DF0F64"/>
    <w:rsid w:val="00DF58FE"/>
    <w:rsid w:val="00DF5E26"/>
    <w:rsid w:val="00E06E78"/>
    <w:rsid w:val="00E10EE1"/>
    <w:rsid w:val="00E25045"/>
    <w:rsid w:val="00E33F4C"/>
    <w:rsid w:val="00E503BF"/>
    <w:rsid w:val="00E55083"/>
    <w:rsid w:val="00E65FFA"/>
    <w:rsid w:val="00E73A55"/>
    <w:rsid w:val="00E76081"/>
    <w:rsid w:val="00E76BAA"/>
    <w:rsid w:val="00E81F0A"/>
    <w:rsid w:val="00E83FB1"/>
    <w:rsid w:val="00EC483F"/>
    <w:rsid w:val="00ED3D4D"/>
    <w:rsid w:val="00EF305E"/>
    <w:rsid w:val="00EF5E67"/>
    <w:rsid w:val="00F34A8C"/>
    <w:rsid w:val="00F35B3B"/>
    <w:rsid w:val="00F51D40"/>
    <w:rsid w:val="00F54F57"/>
    <w:rsid w:val="00F61B4C"/>
    <w:rsid w:val="00F63323"/>
    <w:rsid w:val="00F7244C"/>
    <w:rsid w:val="00F8108C"/>
    <w:rsid w:val="00F93728"/>
    <w:rsid w:val="00FA275C"/>
    <w:rsid w:val="00FA61A8"/>
    <w:rsid w:val="00FC153F"/>
    <w:rsid w:val="00FD0522"/>
    <w:rsid w:val="00FD1DE2"/>
    <w:rsid w:val="00FE28C6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0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2D372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4E5593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E5593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E5593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4E5593"/>
    <w:pPr>
      <w:numPr>
        <w:numId w:val="1"/>
      </w:numPr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4E55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93F"/>
  </w:style>
  <w:style w:type="paragraph" w:styleId="Zpat">
    <w:name w:val="footer"/>
    <w:basedOn w:val="Normln"/>
    <w:link w:val="Zpat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93F"/>
  </w:style>
  <w:style w:type="paragraph" w:styleId="Textbubliny">
    <w:name w:val="Balloon Text"/>
    <w:basedOn w:val="Normln"/>
    <w:link w:val="TextbublinyChar"/>
    <w:uiPriority w:val="99"/>
    <w:semiHidden/>
    <w:unhideWhenUsed/>
    <w:rsid w:val="00FD1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2D372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4E5593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E5593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E5593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4E5593"/>
    <w:pPr>
      <w:numPr>
        <w:numId w:val="1"/>
      </w:numPr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4E55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93F"/>
  </w:style>
  <w:style w:type="paragraph" w:styleId="Zpat">
    <w:name w:val="footer"/>
    <w:basedOn w:val="Normln"/>
    <w:link w:val="Zpat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93F"/>
  </w:style>
  <w:style w:type="paragraph" w:styleId="Textbubliny">
    <w:name w:val="Balloon Text"/>
    <w:basedOn w:val="Normln"/>
    <w:link w:val="TextbublinyChar"/>
    <w:uiPriority w:val="99"/>
    <w:semiHidden/>
    <w:unhideWhenUsed/>
    <w:rsid w:val="00FD1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344774E022B244A87F87A54B951F9A" ma:contentTypeVersion="" ma:contentTypeDescription="Vytvoří nový dokument" ma:contentTypeScope="" ma:versionID="cd2c3d32c287fd7eee5845e19f91887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A2AAF-28D8-469C-B1DC-BE9EAD730BE8}"/>
</file>

<file path=customXml/itemProps2.xml><?xml version="1.0" encoding="utf-8"?>
<ds:datastoreItem xmlns:ds="http://schemas.openxmlformats.org/officeDocument/2006/customXml" ds:itemID="{60A3AFA9-28D9-40E0-8FA9-9AAE610B75BC}"/>
</file>

<file path=customXml/itemProps3.xml><?xml version="1.0" encoding="utf-8"?>
<ds:datastoreItem xmlns:ds="http://schemas.openxmlformats.org/officeDocument/2006/customXml" ds:itemID="{63E8269D-3592-43E7-B040-C4B827D0893C}"/>
</file>

<file path=customXml/itemProps4.xml><?xml version="1.0" encoding="utf-8"?>
<ds:datastoreItem xmlns:ds="http://schemas.openxmlformats.org/officeDocument/2006/customXml" ds:itemID="{BBC8415F-6379-4AE0-8065-C84F3D9FB4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536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Voráček Miroslav</dc:creator>
  <cp:lastModifiedBy>Voráček Miroslav</cp:lastModifiedBy>
  <cp:revision>8</cp:revision>
  <dcterms:created xsi:type="dcterms:W3CDTF">2017-09-22T09:44:00Z</dcterms:created>
  <dcterms:modified xsi:type="dcterms:W3CDTF">2017-10-04T11:08:00Z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0x01010076344774E022B244A87F87A54B951F9A</vt:lpwstr>
  </property>
</Properties>
</file>