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D5CB1C" w14:textId="77777777" w:rsidR="00BA16BB" w:rsidRPr="006D0812" w:rsidRDefault="00884C6F" w:rsidP="00A57352">
      <w:pPr>
        <w:pStyle w:val="Nzev"/>
      </w:pPr>
      <w:bookmarkStart w:id="0" w:name="_GoBack"/>
      <w:bookmarkEnd w:id="0"/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D5CCC7" wp14:editId="5CD5CCC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6" w14:textId="77777777" w:rsidR="00D93542" w:rsidRPr="00321BCC" w:rsidRDefault="00D9354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5CD5CCE6" w14:textId="77777777" w:rsidR="00D93542" w:rsidRPr="00321BCC" w:rsidRDefault="00D9354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D5CCC9" wp14:editId="5CD5CCC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7" w14:textId="77777777" w:rsidR="00D93542" w:rsidRPr="00321BCC" w:rsidRDefault="00D9354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5CD5CCE7" w14:textId="77777777" w:rsidR="00D93542" w:rsidRPr="00321BCC" w:rsidRDefault="00D9354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D5CCCB" wp14:editId="5CD5CCC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8" w14:textId="77777777" w:rsidR="00D93542" w:rsidRPr="00321BCC" w:rsidRDefault="00D9354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5CD5CCE8" w14:textId="77777777" w:rsidR="00D93542" w:rsidRPr="00321BCC" w:rsidRDefault="00D9354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D5CCCD" wp14:editId="5CD5CCC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9" w14:textId="77777777" w:rsidR="00D93542" w:rsidRPr="00321BCC" w:rsidRDefault="00D9354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5CD5CCE9" w14:textId="77777777" w:rsidR="00D93542" w:rsidRPr="00321BCC" w:rsidRDefault="00D9354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5CD5CB1D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5CD5CB1E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5CD5CB1F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5CD5CB20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5CD5CB21" w14:textId="77777777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104C08">
        <w:t>Mgr. René Zavoral, generální ředitel Českého rozhlasu</w:t>
      </w:r>
    </w:p>
    <w:p w14:paraId="5CD5CB22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5CD5CB23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5CD5CB24" w14:textId="77777777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104C08">
        <w:t>Ing. Jiří Truneček, vedoucí infrastruktury IT</w:t>
      </w:r>
    </w:p>
    <w:p w14:paraId="5CD5CB25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104C08">
        <w:t> 221 553 195</w:t>
      </w:r>
    </w:p>
    <w:p w14:paraId="5CD5CB26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104C08">
        <w:t>Jiri.Trunecek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5CD5CB27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„kupující“)</w:t>
      </w:r>
    </w:p>
    <w:p w14:paraId="5CD5CB28" w14:textId="77777777" w:rsidR="00182D39" w:rsidRPr="006D0812" w:rsidRDefault="00182D39" w:rsidP="00BA16BB"/>
    <w:p w14:paraId="5CD5CB29" w14:textId="77777777" w:rsidR="00BA16BB" w:rsidRPr="006D0812" w:rsidRDefault="00BA16BB" w:rsidP="00BA16BB">
      <w:r w:rsidRPr="006D0812">
        <w:t>a</w:t>
      </w:r>
    </w:p>
    <w:p w14:paraId="5CD5CB2A" w14:textId="77777777" w:rsidR="00BA16BB" w:rsidRPr="006D0812" w:rsidRDefault="00BA16BB" w:rsidP="00BA16BB"/>
    <w:p w14:paraId="5CD5CB2B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5C6706"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5CD5CB2C" w14:textId="77777777" w:rsidR="008F1458" w:rsidRPr="00BB044F" w:rsidRDefault="008F1458" w:rsidP="008F1458">
      <w:pPr>
        <w:pStyle w:val="SubjectSpecification-ContractCzechRadio"/>
        <w:rPr>
          <w:b/>
        </w:rPr>
      </w:pPr>
      <w:r w:rsidRPr="00434FCA">
        <w:rPr>
          <w:rFonts w:cs="Arial"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5CD5CB2D" w14:textId="77777777" w:rsidR="006D0812" w:rsidRPr="00434FC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 xml:space="preserve">BYDLIŠTĚ/SÍDLO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469F3FC6" w14:textId="77777777" w:rsidR="004577E7" w:rsidRPr="00434FCA" w:rsidRDefault="004577E7" w:rsidP="004577E7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zastoupený: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5CD5CB2E" w14:textId="4F30DBE0" w:rsidR="006D0812" w:rsidRDefault="006D0812" w:rsidP="004577E7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</w:t>
      </w:r>
      <w:r w:rsidR="000F5809">
        <w:rPr>
          <w:rFonts w:cs="Arial"/>
          <w:b/>
          <w:szCs w:val="20"/>
          <w:highlight w:val="yellow"/>
        </w:rPr>
        <w:t>, DIČ</w:t>
      </w:r>
      <w:r w:rsidRPr="005C6706">
        <w:rPr>
          <w:rFonts w:cs="Arial"/>
          <w:b/>
          <w:szCs w:val="20"/>
          <w:highlight w:val="yellow"/>
        </w:rPr>
        <w:t xml:space="preserve">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5CD5CB2F" w14:textId="77777777" w:rsidR="00546A76" w:rsidRDefault="00546A76" w:rsidP="00546A76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</w:t>
      </w:r>
      <w:r w:rsidRPr="00BE0575">
        <w:rPr>
          <w:rFonts w:cs="Arial"/>
          <w:szCs w:val="20"/>
        </w:rPr>
        <w:t>č. ú.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31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32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33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</w:p>
    <w:p w14:paraId="5CD5CB35" w14:textId="630A239A" w:rsidR="00E9560E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„prodávající“)</w:t>
      </w:r>
    </w:p>
    <w:p w14:paraId="5CD5CB36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5CD5CB37" w14:textId="77777777" w:rsidR="00182D39" w:rsidRPr="006D0812" w:rsidRDefault="00182D39" w:rsidP="00BA16BB"/>
    <w:p w14:paraId="5CD5CB38" w14:textId="7BD98A2C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</w:t>
      </w:r>
      <w:r w:rsidR="00D93542">
        <w:t> </w:t>
      </w:r>
      <w:r w:rsidR="00182D39" w:rsidRPr="006D0812">
        <w:t>ustanovením</w:t>
      </w:r>
      <w:r w:rsidR="00D93542">
        <w:t xml:space="preserve"> </w:t>
      </w:r>
      <w:r w:rsidR="00182D39" w:rsidRPr="006D0812">
        <w:t>§</w:t>
      </w:r>
      <w:r w:rsidR="00D85488">
        <w:t xml:space="preserve"> </w:t>
      </w:r>
      <w:r w:rsidR="00D93542">
        <w:t>1746 odst. 2,</w:t>
      </w:r>
      <w:r w:rsidR="00182D39" w:rsidRPr="006D0812">
        <w:t xml:space="preserve"> </w:t>
      </w:r>
      <w:r w:rsidR="00D93542" w:rsidRPr="006D0812">
        <w:t>§</w:t>
      </w:r>
      <w:r w:rsidR="00D93542">
        <w:t xml:space="preserve"> </w:t>
      </w:r>
      <w:r w:rsidR="00182D39" w:rsidRPr="006D0812">
        <w:t xml:space="preserve">2079 a násl. </w:t>
      </w:r>
      <w:r w:rsidR="00610154">
        <w:t xml:space="preserve">a </w:t>
      </w:r>
      <w:r w:rsidR="00610154" w:rsidRPr="006D0812">
        <w:t>§</w:t>
      </w:r>
      <w:r w:rsidR="00610154">
        <w:t xml:space="preserve"> 2586 a násl. </w:t>
      </w:r>
      <w:r w:rsidR="00182D39" w:rsidRPr="006D0812">
        <w:t>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kupní smlouvu (dále jen jako „smlouva“)</w:t>
      </w:r>
    </w:p>
    <w:p w14:paraId="5CD5CB39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4C887109" w14:textId="5BB17875" w:rsidR="002E7FAD" w:rsidRDefault="00BA16BB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884C6F" w:rsidRPr="006D0812">
        <w:t>prodávajícího</w:t>
      </w:r>
      <w:r w:rsidR="002E7FAD">
        <w:t>:</w:t>
      </w:r>
      <w:r w:rsidR="00884C6F" w:rsidRPr="006D0812">
        <w:t xml:space="preserve"> </w:t>
      </w:r>
    </w:p>
    <w:p w14:paraId="1D131476" w14:textId="7B987274" w:rsidR="002E7FAD" w:rsidRDefault="002E7FAD" w:rsidP="008F2B59">
      <w:pPr>
        <w:pStyle w:val="ListNumber-ContractCzechRadio"/>
        <w:numPr>
          <w:ilvl w:val="0"/>
          <w:numId w:val="0"/>
        </w:numPr>
        <w:ind w:left="312"/>
        <w:jc w:val="both"/>
      </w:pPr>
      <w:r>
        <w:t>a)</w:t>
      </w:r>
      <w:r w:rsidR="00162063">
        <w:t xml:space="preserve"> </w:t>
      </w:r>
      <w:r>
        <w:t xml:space="preserve">odevzdat kupujícímu </w:t>
      </w:r>
      <w:r w:rsidR="00FE687F" w:rsidRPr="002E7FAD">
        <w:rPr>
          <w:b/>
        </w:rPr>
        <w:t xml:space="preserve">HW </w:t>
      </w:r>
      <w:r w:rsidR="004B0EE5" w:rsidRPr="002E7FAD">
        <w:rPr>
          <w:b/>
        </w:rPr>
        <w:t xml:space="preserve">komponenty </w:t>
      </w:r>
      <w:r w:rsidR="00FE687F" w:rsidRPr="002E7FAD">
        <w:rPr>
          <w:b/>
        </w:rPr>
        <w:t>pro obnovu externí části sítě Českého rozhlasu</w:t>
      </w:r>
      <w:r w:rsidR="006D0812" w:rsidRPr="006D0812">
        <w:t xml:space="preserve"> </w:t>
      </w:r>
      <w:r w:rsidR="009B1480" w:rsidRPr="006D0812">
        <w:t xml:space="preserve">(dále také jako „zboží“) </w:t>
      </w:r>
      <w:r w:rsidR="00ED1C21" w:rsidRPr="002E7FAD">
        <w:rPr>
          <w:b/>
        </w:rPr>
        <w:t>včetně</w:t>
      </w:r>
      <w:r w:rsidR="009B1480" w:rsidRPr="002E7FAD">
        <w:rPr>
          <w:b/>
        </w:rPr>
        <w:t xml:space="preserve"> provedení</w:t>
      </w:r>
      <w:r w:rsidR="00ED1C21" w:rsidRPr="002E7FAD">
        <w:rPr>
          <w:b/>
        </w:rPr>
        <w:t xml:space="preserve"> instalačních a konfiguračních prací</w:t>
      </w:r>
      <w:r w:rsidR="009B1480" w:rsidRPr="002E7FAD">
        <w:rPr>
          <w:b/>
        </w:rPr>
        <w:t xml:space="preserve"> </w:t>
      </w:r>
      <w:r w:rsidR="009B1480" w:rsidRPr="008F2B59">
        <w:t>(dále také jen jako „práce“)</w:t>
      </w:r>
      <w:r>
        <w:t xml:space="preserve"> a umožnit mu nabýt k nim vlastnické právo;</w:t>
      </w:r>
    </w:p>
    <w:p w14:paraId="399F6AAF" w14:textId="3FB2EEEF" w:rsidR="002E7FAD" w:rsidRDefault="002E7FAD" w:rsidP="008F2B59">
      <w:pPr>
        <w:pStyle w:val="ListNumber-ContractCzechRadio"/>
        <w:numPr>
          <w:ilvl w:val="0"/>
          <w:numId w:val="0"/>
        </w:numPr>
        <w:ind w:left="312"/>
        <w:jc w:val="both"/>
      </w:pPr>
      <w:r>
        <w:t>b) zpracovat pro kupujícího</w:t>
      </w:r>
      <w:r w:rsidR="00610154">
        <w:t xml:space="preserve"> </w:t>
      </w:r>
      <w:r w:rsidRPr="008F2B59">
        <w:rPr>
          <w:b/>
        </w:rPr>
        <w:t>relizační projekt a dokumentci cílového stavu dle požadavků kupujícího</w:t>
      </w:r>
      <w:r>
        <w:t xml:space="preserve"> (dále také jen „projekt“) a umožnit mu nabýt k nim vlastnické právo</w:t>
      </w:r>
      <w:r w:rsidR="00F22F8D">
        <w:t xml:space="preserve"> a licenci projekt užít</w:t>
      </w:r>
      <w:r>
        <w:t>;</w:t>
      </w:r>
    </w:p>
    <w:p w14:paraId="11D74550" w14:textId="4233829D" w:rsidR="00F22F8D" w:rsidRDefault="00F22F8D" w:rsidP="008F2B59">
      <w:pPr>
        <w:pStyle w:val="ListNumber-ContractCzechRadio"/>
        <w:numPr>
          <w:ilvl w:val="0"/>
          <w:numId w:val="0"/>
        </w:numPr>
        <w:ind w:left="312"/>
        <w:jc w:val="both"/>
      </w:pPr>
      <w:r>
        <w:t>(zboží, práce a projket jsou dále souhrnně označiovány jako „</w:t>
      </w:r>
      <w:r w:rsidRPr="00F22F8D">
        <w:t>plnění“)</w:t>
      </w:r>
    </w:p>
    <w:p w14:paraId="5CD5CB3A" w14:textId="65A0C543" w:rsidR="00BA16BB" w:rsidRDefault="00884C6F" w:rsidP="008F2B59">
      <w:pPr>
        <w:pStyle w:val="ListNumber-ContractCzechRadio"/>
        <w:numPr>
          <w:ilvl w:val="0"/>
          <w:numId w:val="0"/>
        </w:numPr>
        <w:ind w:left="312"/>
        <w:jc w:val="both"/>
      </w:pPr>
      <w:r w:rsidRPr="006D0812">
        <w:t xml:space="preserve">a </w:t>
      </w:r>
      <w:r w:rsidR="00E4753C" w:rsidRPr="006D0812">
        <w:t xml:space="preserve">povinnost </w:t>
      </w:r>
      <w:r w:rsidRPr="006D0812">
        <w:t xml:space="preserve">kupujícího zboží </w:t>
      </w:r>
      <w:r w:rsidR="002E7FAD">
        <w:t xml:space="preserve">a projekt </w:t>
      </w:r>
      <w:r w:rsidRPr="006D0812">
        <w:t>převzít a zaplatit prodávajícímu kupní cenu</w:t>
      </w:r>
      <w:r w:rsidR="002E7FAD">
        <w:t>; to vše za podmínek stanovených touto smlouvou</w:t>
      </w:r>
      <w:r w:rsidRPr="006D0812">
        <w:t xml:space="preserve">. </w:t>
      </w:r>
    </w:p>
    <w:p w14:paraId="4D26A43D" w14:textId="05E5C872" w:rsidR="00F22F8D" w:rsidRDefault="00F22F8D">
      <w:pPr>
        <w:pStyle w:val="ListNumber-ContractCzechRadio"/>
        <w:jc w:val="both"/>
      </w:pPr>
      <w:r>
        <w:t xml:space="preserve">Bližší specifikace </w:t>
      </w:r>
      <w:r w:rsidR="00D93542">
        <w:t>plnění, jakož i způsob a podmín</w:t>
      </w:r>
      <w:r>
        <w:t>k</w:t>
      </w:r>
      <w:r w:rsidR="00D93542">
        <w:t>y</w:t>
      </w:r>
      <w:r>
        <w:t xml:space="preserve"> jeho </w:t>
      </w:r>
      <w:r w:rsidR="00FC4746">
        <w:t>poskytnutí ze strany prodávajícího jsou uvedeny v přílohách této smlouvy.</w:t>
      </w:r>
    </w:p>
    <w:p w14:paraId="5CD5CB3B" w14:textId="77777777" w:rsidR="00BA16BB" w:rsidRPr="006D0812" w:rsidRDefault="007220A3" w:rsidP="00BA16BB">
      <w:pPr>
        <w:pStyle w:val="Heading-Number-ContractCzechRadio"/>
      </w:pPr>
      <w:r w:rsidRPr="006D0812">
        <w:lastRenderedPageBreak/>
        <w:t>Místo a doba plnění</w:t>
      </w:r>
    </w:p>
    <w:p w14:paraId="5CD5CB3C" w14:textId="70CEDF89" w:rsidR="00BA16BB" w:rsidRPr="00A72EF8" w:rsidRDefault="00A11BC0" w:rsidP="00A57352">
      <w:pPr>
        <w:pStyle w:val="ListNumber-ContractCzechRadio"/>
        <w:jc w:val="both"/>
        <w:rPr>
          <w:szCs w:val="20"/>
        </w:rPr>
      </w:pPr>
      <w:r w:rsidRPr="00A72EF8">
        <w:rPr>
          <w:szCs w:val="20"/>
        </w:rPr>
        <w:t xml:space="preserve">Místem odevzdání </w:t>
      </w:r>
      <w:r w:rsidR="001B56E5">
        <w:rPr>
          <w:szCs w:val="20"/>
        </w:rPr>
        <w:t>plnění</w:t>
      </w:r>
      <w:r w:rsidR="001B56E5" w:rsidRPr="00A72EF8">
        <w:rPr>
          <w:szCs w:val="20"/>
        </w:rPr>
        <w:t xml:space="preserve"> </w:t>
      </w:r>
      <w:r w:rsidR="001B56E5">
        <w:rPr>
          <w:szCs w:val="20"/>
        </w:rPr>
        <w:t xml:space="preserve">kupujícímu </w:t>
      </w:r>
      <w:r w:rsidRPr="00A72EF8">
        <w:rPr>
          <w:szCs w:val="20"/>
        </w:rPr>
        <w:t xml:space="preserve">je </w:t>
      </w:r>
      <w:r w:rsidR="00104C08" w:rsidRPr="008F2B59">
        <w:rPr>
          <w:b/>
          <w:szCs w:val="20"/>
        </w:rPr>
        <w:t>Český rozhlas, Vinohradská 12, 120 99 Praha 2</w:t>
      </w:r>
      <w:r w:rsidR="001B56E5">
        <w:rPr>
          <w:b/>
          <w:szCs w:val="20"/>
        </w:rPr>
        <w:t xml:space="preserve"> </w:t>
      </w:r>
      <w:r w:rsidR="001B56E5" w:rsidRPr="008F2B59">
        <w:rPr>
          <w:szCs w:val="20"/>
        </w:rPr>
        <w:t>(dále jen „místo plnění“)</w:t>
      </w:r>
      <w:r w:rsidR="00104C08" w:rsidRPr="001B56E5">
        <w:rPr>
          <w:szCs w:val="20"/>
        </w:rPr>
        <w:t>.</w:t>
      </w:r>
      <w:r w:rsidR="009B1480">
        <w:rPr>
          <w:szCs w:val="20"/>
        </w:rPr>
        <w:t xml:space="preserve"> </w:t>
      </w:r>
      <w:r w:rsidR="00CD573D">
        <w:rPr>
          <w:szCs w:val="20"/>
        </w:rPr>
        <w:t xml:space="preserve">Část plnění, jež má být </w:t>
      </w:r>
      <w:r w:rsidR="00D93542">
        <w:rPr>
          <w:szCs w:val="20"/>
        </w:rPr>
        <w:t xml:space="preserve">dle dohody s kupujícím </w:t>
      </w:r>
      <w:r w:rsidR="00CD573D">
        <w:rPr>
          <w:szCs w:val="20"/>
        </w:rPr>
        <w:t xml:space="preserve">odevzdána kupujícímu elektronicky, bude odevzdána na e-mailovou adresu: </w:t>
      </w:r>
      <w:r w:rsidR="008F2B59">
        <w:rPr>
          <w:szCs w:val="20"/>
        </w:rPr>
        <w:t>Jiri.Trunecek</w:t>
      </w:r>
      <w:r w:rsidR="008F2B59">
        <w:rPr>
          <w:szCs w:val="20"/>
          <w:lang w:val="en-US"/>
        </w:rPr>
        <w:t>@rozhlas.cz</w:t>
      </w:r>
      <w:r w:rsidR="00CD573D">
        <w:rPr>
          <w:szCs w:val="20"/>
        </w:rPr>
        <w:t>.</w:t>
      </w:r>
    </w:p>
    <w:p w14:paraId="5CD5CB3D" w14:textId="0551B8BF" w:rsidR="00BA16BB" w:rsidRDefault="00A11BC0" w:rsidP="00A57352">
      <w:pPr>
        <w:pStyle w:val="ListNumber-ContractCzechRadio"/>
        <w:jc w:val="both"/>
        <w:rPr>
          <w:szCs w:val="20"/>
        </w:rPr>
      </w:pPr>
      <w:r w:rsidRPr="00A72EF8">
        <w:rPr>
          <w:szCs w:val="20"/>
        </w:rPr>
        <w:t xml:space="preserve">Prodávající se zavazuje odevzdat </w:t>
      </w:r>
      <w:r w:rsidR="001B56E5">
        <w:rPr>
          <w:szCs w:val="20"/>
        </w:rPr>
        <w:t>plnění</w:t>
      </w:r>
      <w:r w:rsidR="001B56E5" w:rsidRPr="00A72EF8">
        <w:rPr>
          <w:szCs w:val="20"/>
        </w:rPr>
        <w:t xml:space="preserve"> </w:t>
      </w:r>
      <w:r w:rsidRPr="00A72EF8">
        <w:rPr>
          <w:szCs w:val="20"/>
        </w:rPr>
        <w:t xml:space="preserve">v místě plnění na vlastní náklad nejpozději do </w:t>
      </w:r>
      <w:r w:rsidR="00104C08" w:rsidRPr="008F2B59">
        <w:rPr>
          <w:b/>
          <w:szCs w:val="20"/>
        </w:rPr>
        <w:t>8 týdnů od uzavření této smlouvy</w:t>
      </w:r>
      <w:r w:rsidR="009B1480" w:rsidRPr="00A72EF8">
        <w:rPr>
          <w:szCs w:val="20"/>
        </w:rPr>
        <w:t>, přičemž do této doby je povinen provést i nezbytnou instalaci a konfiguraci zboží do prostředí kupujícího</w:t>
      </w:r>
      <w:r w:rsidR="006D0812" w:rsidRPr="00A72EF8">
        <w:rPr>
          <w:rFonts w:cs="Arial"/>
          <w:szCs w:val="20"/>
        </w:rPr>
        <w:t xml:space="preserve">. </w:t>
      </w:r>
      <w:r w:rsidRPr="00A72EF8">
        <w:rPr>
          <w:szCs w:val="20"/>
        </w:rPr>
        <w:t xml:space="preserve">Prodávající je povinen </w:t>
      </w:r>
      <w:r w:rsidR="003A1915" w:rsidRPr="00A72EF8">
        <w:rPr>
          <w:szCs w:val="20"/>
        </w:rPr>
        <w:t xml:space="preserve">odevzdání </w:t>
      </w:r>
      <w:r w:rsidR="001B56E5">
        <w:rPr>
          <w:szCs w:val="20"/>
        </w:rPr>
        <w:t>plnění</w:t>
      </w:r>
      <w:r w:rsidR="001B56E5" w:rsidRPr="00A72EF8">
        <w:rPr>
          <w:szCs w:val="20"/>
        </w:rPr>
        <w:t xml:space="preserve"> </w:t>
      </w:r>
      <w:r w:rsidR="003A1915" w:rsidRPr="00A72EF8">
        <w:rPr>
          <w:szCs w:val="20"/>
        </w:rPr>
        <w:t>oznámit kupujícímu nejméně tři pracovní dny předem na e-mail uvedený v hlavičce této smlouvy.</w:t>
      </w:r>
      <w:r w:rsidR="005D4C3A" w:rsidRPr="00A72EF8">
        <w:rPr>
          <w:szCs w:val="20"/>
        </w:rPr>
        <w:t xml:space="preserve"> </w:t>
      </w:r>
    </w:p>
    <w:p w14:paraId="1A44A019" w14:textId="09B3DA89" w:rsidR="00CD573D" w:rsidRPr="004545D6" w:rsidRDefault="00CD573D" w:rsidP="00CD573D">
      <w:pPr>
        <w:pStyle w:val="ListNumber-ContractCzechRadio"/>
        <w:jc w:val="both"/>
      </w:pPr>
      <w:r w:rsidRPr="00A72EF8">
        <w:rPr>
          <w:szCs w:val="20"/>
        </w:rPr>
        <w:t>Prodávající</w:t>
      </w:r>
      <w:r w:rsidRPr="004545D6">
        <w:t xml:space="preserve"> je povinen při provádění </w:t>
      </w:r>
      <w:r>
        <w:t>prací</w:t>
      </w:r>
      <w:r w:rsidRPr="004545D6">
        <w:t xml:space="preserve"> dodržovat pravidla bezpečnosti a ochrany zdraví při práci, pravidla požární bezpečnosti a vnitřní předpisy </w:t>
      </w:r>
      <w:r>
        <w:t>kupujícího</w:t>
      </w:r>
      <w:r w:rsidRPr="004545D6">
        <w:t>, se kterými byl seznámen. Přílohou k této smlouvě jsou „Podmínky provádění činností externích osob v objektech ČRo“, které je</w:t>
      </w:r>
      <w:r>
        <w:t xml:space="preserve"> prodávající</w:t>
      </w:r>
      <w:r w:rsidRPr="004545D6">
        <w:t xml:space="preserve"> povinen dodržovat</w:t>
      </w:r>
      <w:r>
        <w:t>.</w:t>
      </w:r>
    </w:p>
    <w:p w14:paraId="61E0ED7C" w14:textId="77777777" w:rsidR="00CD573D" w:rsidRPr="00A72EF8" w:rsidRDefault="00CD573D" w:rsidP="00CD573D">
      <w:pPr>
        <w:pStyle w:val="ListNumber-ContractCzechRadio"/>
        <w:jc w:val="both"/>
        <w:rPr>
          <w:rFonts w:cs="Arial"/>
          <w:szCs w:val="20"/>
        </w:rPr>
      </w:pPr>
      <w:r w:rsidRPr="00A72EF8">
        <w:rPr>
          <w:rFonts w:cs="Arial"/>
          <w:szCs w:val="20"/>
        </w:rPr>
        <w:t xml:space="preserve">Prodávající se zavazuje postupovat při </w:t>
      </w:r>
      <w:r w:rsidRPr="00C90CE5">
        <w:rPr>
          <w:rFonts w:cs="Arial"/>
          <w:szCs w:val="20"/>
        </w:rPr>
        <w:t xml:space="preserve">provádění instalačních a konfiguračních prací </w:t>
      </w:r>
      <w:r>
        <w:rPr>
          <w:rFonts w:cs="Arial"/>
          <w:szCs w:val="20"/>
        </w:rPr>
        <w:t xml:space="preserve">v souladu s požadavky a pokyny kupujícího </w:t>
      </w:r>
      <w:r w:rsidRPr="00C90CE5">
        <w:rPr>
          <w:rFonts w:cs="Arial"/>
          <w:szCs w:val="20"/>
        </w:rPr>
        <w:t>tak, aby tyto práce nijak neovlivňovaly produkční provoz kupujícího</w:t>
      </w:r>
      <w:r>
        <w:rPr>
          <w:rFonts w:cs="Arial"/>
          <w:szCs w:val="20"/>
        </w:rPr>
        <w:t>. Z</w:t>
      </w:r>
      <w:r w:rsidRPr="00C90CE5">
        <w:rPr>
          <w:rFonts w:cs="Arial"/>
          <w:szCs w:val="20"/>
        </w:rPr>
        <w:t xml:space="preserve">ejména </w:t>
      </w:r>
      <w:r>
        <w:rPr>
          <w:rFonts w:cs="Arial"/>
          <w:szCs w:val="20"/>
        </w:rPr>
        <w:t>se zavazuje provádět tyto práce tak, aby byla minimalizována délka trvání a četnost případných</w:t>
      </w:r>
      <w:r w:rsidRPr="00C90CE5">
        <w:rPr>
          <w:rFonts w:cs="Arial"/>
          <w:szCs w:val="20"/>
        </w:rPr>
        <w:t xml:space="preserve"> výpadk</w:t>
      </w:r>
      <w:r>
        <w:rPr>
          <w:rFonts w:cs="Arial"/>
          <w:szCs w:val="20"/>
        </w:rPr>
        <w:t>ů</w:t>
      </w:r>
      <w:r w:rsidRPr="00C90CE5">
        <w:rPr>
          <w:rFonts w:cs="Arial"/>
          <w:szCs w:val="20"/>
        </w:rPr>
        <w:t xml:space="preserve"> konektivity </w:t>
      </w:r>
      <w:r>
        <w:rPr>
          <w:rFonts w:cs="Arial"/>
          <w:szCs w:val="20"/>
        </w:rPr>
        <w:t xml:space="preserve">v průběhu </w:t>
      </w:r>
      <w:r w:rsidRPr="00C90CE5">
        <w:rPr>
          <w:rFonts w:cs="Arial"/>
          <w:szCs w:val="20"/>
        </w:rPr>
        <w:t>provádění</w:t>
      </w:r>
      <w:r>
        <w:rPr>
          <w:rFonts w:cs="Arial"/>
          <w:szCs w:val="20"/>
        </w:rPr>
        <w:t xml:space="preserve"> prací</w:t>
      </w:r>
      <w:r w:rsidRPr="00C90CE5">
        <w:rPr>
          <w:rFonts w:cs="Arial"/>
          <w:szCs w:val="20"/>
        </w:rPr>
        <w:t xml:space="preserve">. Pro provádění těchto prací jsou smluvní strany povinny písemně dohodnout časové okamžiky či období vhodné pro realizaci konkrétních prací, jež je prodávající povinen dodržet. </w:t>
      </w:r>
    </w:p>
    <w:p w14:paraId="032414F5" w14:textId="4CF92E2D" w:rsidR="00CD573D" w:rsidRPr="00224433" w:rsidRDefault="00CD573D">
      <w:pPr>
        <w:pStyle w:val="ListNumber-ContractCzechRadio"/>
        <w:jc w:val="both"/>
      </w:pPr>
      <w:r w:rsidRPr="00A72EF8">
        <w:rPr>
          <w:szCs w:val="20"/>
        </w:rPr>
        <w:t>Prodávající</w:t>
      </w:r>
      <w:r w:rsidRPr="004545D6">
        <w:t xml:space="preserve"> se zavazuje uvést místo provádění díla do původního stavu.</w:t>
      </w:r>
      <w:r>
        <w:t xml:space="preserve"> Současně </w:t>
      </w:r>
      <w:r>
        <w:rPr>
          <w:szCs w:val="20"/>
        </w:rPr>
        <w:t>p</w:t>
      </w:r>
      <w:r w:rsidRPr="00A72EF8">
        <w:rPr>
          <w:szCs w:val="20"/>
        </w:rPr>
        <w:t>rodávající</w:t>
      </w:r>
      <w:r>
        <w:t xml:space="preserve"> podpisem této smlouvy prohlašuje, že se dostatečným způsobem seznámil s místem plnění díla a je tak plně způsobilý k řádnému plnění povinností dle této smlouvy.</w:t>
      </w:r>
    </w:p>
    <w:p w14:paraId="5CD5CB3E" w14:textId="2B292DC9" w:rsidR="00BA16BB" w:rsidRPr="006D0812" w:rsidRDefault="007220A3" w:rsidP="00BA16BB">
      <w:pPr>
        <w:pStyle w:val="Heading-Number-ContractCzechRadio"/>
      </w:pPr>
      <w:r w:rsidRPr="006D0812">
        <w:t xml:space="preserve">Cena </w:t>
      </w:r>
      <w:r w:rsidR="001B56E5">
        <w:t xml:space="preserve">plnění </w:t>
      </w:r>
      <w:r w:rsidRPr="006D0812">
        <w:t>a platební podmínky</w:t>
      </w:r>
    </w:p>
    <w:p w14:paraId="5CD5CB3F" w14:textId="65CE4CE9" w:rsidR="00BA16BB" w:rsidRPr="006D0812" w:rsidRDefault="00EF1E86" w:rsidP="00A57352">
      <w:pPr>
        <w:pStyle w:val="ListNumber-ContractCzechRadio"/>
        <w:jc w:val="both"/>
      </w:pPr>
      <w:r w:rsidRPr="006D0812">
        <w:t xml:space="preserve">Cena </w:t>
      </w:r>
      <w:r w:rsidR="001B56E5">
        <w:t>plnění</w:t>
      </w:r>
      <w:r w:rsidR="00030BEF">
        <w:t xml:space="preserve"> </w:t>
      </w:r>
      <w:r w:rsidRPr="006D0812">
        <w:t xml:space="preserve">je sjednána dohodou smluvních stran a 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>,</w:t>
      </w:r>
      <w:r w:rsidR="006D0812" w:rsidRPr="00162063">
        <w:rPr>
          <w:rFonts w:cs="Arial"/>
          <w:b/>
          <w:szCs w:val="20"/>
        </w:rPr>
        <w:t xml:space="preserve">- </w:t>
      </w:r>
      <w:r w:rsidRPr="00162063">
        <w:rPr>
          <w:b/>
        </w:rPr>
        <w:t xml:space="preserve">Kč </w:t>
      </w:r>
      <w:r w:rsidRPr="006D0812">
        <w:t xml:space="preserve">(slovy: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 xml:space="preserve"> </w:t>
      </w:r>
      <w:r w:rsidRPr="006D0812">
        <w:t xml:space="preserve">korun českých) bez DPH. Cena s DPH 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 xml:space="preserve">,- </w:t>
      </w:r>
      <w:r w:rsidRPr="006D0812">
        <w:t>Kč.</w:t>
      </w:r>
      <w:r w:rsidR="004B0EE5">
        <w:t xml:space="preserve"> Specifikace ceny je uvedena v příloze této smlouvy.</w:t>
      </w:r>
    </w:p>
    <w:p w14:paraId="5CD5CB40" w14:textId="083EF1D4" w:rsidR="00BA16BB" w:rsidRPr="006D0812" w:rsidRDefault="00EF1E86" w:rsidP="00A57352">
      <w:pPr>
        <w:pStyle w:val="ListNumber-ContractCzechRadio"/>
        <w:jc w:val="both"/>
      </w:pPr>
      <w:r w:rsidRPr="006D0812">
        <w:t xml:space="preserve">Celková cena dle předchozího odstavce je konečná a zahrnuje veškeré náklady prodávajícího související s odevzdáním </w:t>
      </w:r>
      <w:r w:rsidR="00C91A45">
        <w:t>plnění</w:t>
      </w:r>
      <w:r w:rsidR="00C91A45" w:rsidRPr="006D0812">
        <w:t xml:space="preserve"> </w:t>
      </w:r>
      <w:r w:rsidRPr="006D0812">
        <w:t xml:space="preserve">dle této smlouvy (např. doprava </w:t>
      </w:r>
      <w:r w:rsidR="001B56E5">
        <w:t>plnění</w:t>
      </w:r>
      <w:r w:rsidR="001B56E5" w:rsidRPr="006D0812">
        <w:t xml:space="preserve"> </w:t>
      </w:r>
      <w:r w:rsidRPr="006D0812">
        <w:t>do místa odevzdání, zabalení zboží).</w:t>
      </w:r>
    </w:p>
    <w:p w14:paraId="5CD5CB41" w14:textId="54BD20F4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</w:t>
      </w:r>
      <w:r w:rsidR="001B56E5">
        <w:t>plnění</w:t>
      </w:r>
      <w:r w:rsidR="001B56E5" w:rsidRPr="006D0812">
        <w:t xml:space="preserve"> </w:t>
      </w:r>
      <w:r w:rsidRPr="006D0812">
        <w:t>na základě řádného daňového dokladu (faktury)</w:t>
      </w:r>
      <w:r w:rsidR="00162063">
        <w:t xml:space="preserve"> prodávajícího</w:t>
      </w:r>
      <w:r w:rsidR="00F62186" w:rsidRPr="006D0812">
        <w:t>.</w:t>
      </w:r>
      <w:r w:rsidRPr="006D0812">
        <w:t xml:space="preserve"> Prodávající má právo na zaplacení kupní ceny </w:t>
      </w:r>
      <w:r w:rsidR="00891DFD" w:rsidRPr="006D0812">
        <w:t xml:space="preserve">okamžikem řádného splnění svého závazku, tedy okamžikem odevzdání veškerého </w:t>
      </w:r>
      <w:r w:rsidR="00C91A45">
        <w:t>plnění</w:t>
      </w:r>
      <w:r w:rsidR="00C91A45" w:rsidRPr="006D0812">
        <w:t xml:space="preserve"> </w:t>
      </w:r>
      <w:r w:rsidR="00891DFD" w:rsidRPr="006D0812">
        <w:t xml:space="preserve">kupujícímu dle této smlouvy. </w:t>
      </w:r>
    </w:p>
    <w:p w14:paraId="5CD5CB42" w14:textId="77777777" w:rsidR="005D4C3A" w:rsidRPr="006D0812" w:rsidRDefault="005D4C3A" w:rsidP="00A57352">
      <w:pPr>
        <w:pStyle w:val="ListNumber-ContractCzechRadio"/>
        <w:jc w:val="both"/>
      </w:pPr>
      <w:r w:rsidRPr="006D0812">
        <w:t>Splatnost faktury činí 24 dnů od jejího doručení kupujícímu. 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5CD5CB43" w14:textId="77777777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 xml:space="preserve">(ZoDPH) </w:t>
      </w:r>
      <w:r w:rsidRPr="006D0812">
        <w:t xml:space="preserve">tzv. nespolehlivým plátcem. Smluvní strany se dohodly, že v případě, že Český rozhlas jako příjemce zdanitelného plnění  bude ručit v souladu </w:t>
      </w:r>
      <w:r w:rsidR="00AB1E80" w:rsidRPr="006D0812">
        <w:br/>
      </w:r>
      <w:r w:rsidRPr="006D0812">
        <w:t xml:space="preserve">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5CD5CB44" w14:textId="14DC191A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  <w:r w:rsidR="004966C6">
        <w:t>, licence</w:t>
      </w:r>
    </w:p>
    <w:p w14:paraId="5CD5CB45" w14:textId="1D5B9D6C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 </w:t>
      </w:r>
      <w:r w:rsidR="001B56E5">
        <w:t>plnění</w:t>
      </w:r>
      <w:r w:rsidR="001B56E5"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</w:t>
      </w:r>
      <w:r w:rsidR="008755CA" w:rsidRPr="006D0812">
        <w:t xml:space="preserve">jeho </w:t>
      </w:r>
      <w:r w:rsidR="00F62186" w:rsidRPr="006D0812">
        <w:t xml:space="preserve">odevzdání 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5CD5CB46" w14:textId="5EB2F154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</w:t>
      </w:r>
      <w:r w:rsidR="001B56E5">
        <w:t xml:space="preserve">plnění </w:t>
      </w:r>
      <w:r w:rsidRPr="006D0812">
        <w:t>je</w:t>
      </w:r>
      <w:r w:rsidR="008D4999" w:rsidRPr="006D0812">
        <w:t xml:space="preserve"> současné splnění následujících podmínek: </w:t>
      </w:r>
    </w:p>
    <w:p w14:paraId="5CD5CB47" w14:textId="11E10D18" w:rsidR="00F62186" w:rsidRPr="006D0812" w:rsidRDefault="001B56E5" w:rsidP="008F2B59">
      <w:pPr>
        <w:pStyle w:val="ListLetter-ContractCzechRadio"/>
        <w:jc w:val="both"/>
      </w:pPr>
      <w:r w:rsidRPr="006D0812">
        <w:t>faktické předání</w:t>
      </w:r>
      <w:r>
        <w:t xml:space="preserve"> zboží</w:t>
      </w:r>
      <w:r w:rsidRPr="006D0812">
        <w:t xml:space="preserve"> </w:t>
      </w:r>
      <w:r>
        <w:t xml:space="preserve">(vč. kompletní dokumentace) a projektu </w:t>
      </w:r>
      <w:r w:rsidRPr="006D0812">
        <w:t>kupujícímu</w:t>
      </w:r>
      <w:r>
        <w:t xml:space="preserve"> a </w:t>
      </w:r>
      <w:r w:rsidR="008D4999" w:rsidRPr="006D0812">
        <w:t xml:space="preserve">umožnění kupujícímu nakládat </w:t>
      </w:r>
      <w:r>
        <w:t>s nimi</w:t>
      </w:r>
      <w:r w:rsidR="008D4999" w:rsidRPr="006D0812">
        <w:t xml:space="preserve"> v </w:t>
      </w:r>
      <w:r w:rsidR="00F94597" w:rsidRPr="006D0812">
        <w:t>místě plnění podle této smlouvy;</w:t>
      </w:r>
    </w:p>
    <w:p w14:paraId="79C75298" w14:textId="4355E01D" w:rsidR="009B1480" w:rsidRDefault="009B1480" w:rsidP="00A57352">
      <w:pPr>
        <w:pStyle w:val="ListLetter-ContractCzechRadio"/>
      </w:pPr>
      <w:r>
        <w:t>provedení instalačních a konfiguračních prací</w:t>
      </w:r>
      <w:r>
        <w:rPr>
          <w:rFonts w:cs="Arial"/>
        </w:rPr>
        <w:t>;</w:t>
      </w:r>
    </w:p>
    <w:p w14:paraId="5CD5CB49" w14:textId="638FAFE7" w:rsidR="008D4999" w:rsidRPr="006D0812" w:rsidRDefault="008D4999" w:rsidP="00A57352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4B0EE5">
        <w:t xml:space="preserve"> obou smluvních stran.</w:t>
      </w:r>
    </w:p>
    <w:p w14:paraId="5CD5CB4A" w14:textId="077412FA" w:rsidR="008D4999" w:rsidRDefault="008D4999" w:rsidP="007275D7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1B56E5">
        <w:t xml:space="preserve">plnění </w:t>
      </w:r>
      <w:r w:rsidRPr="006D0812">
        <w:t xml:space="preserve">přechází na kupujícího současně s nabytím vlastnického práva dle předchozího </w:t>
      </w:r>
      <w:r w:rsidR="004B0EE5">
        <w:t xml:space="preserve">odstavce tohoto </w:t>
      </w:r>
      <w:r w:rsidRPr="006D0812">
        <w:t>článku</w:t>
      </w:r>
      <w:r w:rsidR="004B0EE5">
        <w:t xml:space="preserve"> smlouvy</w:t>
      </w:r>
      <w:r w:rsidRPr="006D0812">
        <w:t>.</w:t>
      </w:r>
    </w:p>
    <w:p w14:paraId="0568F43E" w14:textId="2B199E82" w:rsidR="00C91A45" w:rsidRPr="00224433" w:rsidRDefault="00C91A45" w:rsidP="008F2B59">
      <w:pPr>
        <w:pStyle w:val="ListNumber-ContractCzechRadio"/>
        <w:jc w:val="both"/>
      </w:pPr>
      <w:r>
        <w:t xml:space="preserve">Smluvní strany se dohodly, že okamžikem odevzdání projektu kupujícímu dle odstavce </w:t>
      </w:r>
      <w:r w:rsidR="004966C6">
        <w:t>2 tohoto článku</w:t>
      </w:r>
      <w:r>
        <w:t xml:space="preserve"> smlouvy prodávající zároveň poskytuje kupujícímu výhradní oprávnění (licenci) projekt užít, a to všemi způsoby, všemi formami a všemi technickými prostředky. Licence se poskytuje na dobu trvání majetkových práv prodávajícího k projektu, bez místního a množstevního omezení. Kupující není povinen licenci využít.</w:t>
      </w:r>
    </w:p>
    <w:p w14:paraId="5CD5CB4B" w14:textId="10E2A1BE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</w:t>
      </w:r>
      <w:r w:rsidR="001B56E5">
        <w:t>plnění</w:t>
      </w:r>
    </w:p>
    <w:p w14:paraId="5CD5CB4C" w14:textId="59CDA2A8" w:rsidR="00A11BC0" w:rsidRDefault="00AB1E80" w:rsidP="0023258C">
      <w:pPr>
        <w:pStyle w:val="ListNumber-ContractCzechRadio"/>
        <w:jc w:val="both"/>
      </w:pPr>
      <w:r w:rsidRPr="006D0812">
        <w:t xml:space="preserve">Smluvní strany potvrdí odevzdání </w:t>
      </w:r>
      <w:r w:rsidR="00266B59">
        <w:t>plnění</w:t>
      </w:r>
      <w:r w:rsidR="00266B59" w:rsidRPr="006D0812">
        <w:t xml:space="preserve"> </w:t>
      </w:r>
      <w:r w:rsidR="00A72EF8">
        <w:t xml:space="preserve">(vč. provedení instalačních a konfiguračních prací)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v textu také jen jako „protokol o odevzdání“)</w:t>
      </w:r>
      <w:r w:rsidRPr="006D0812">
        <w:t xml:space="preserve">. Kupující je oprávněn odmítnout převzetí </w:t>
      </w:r>
      <w:r w:rsidR="00266B59">
        <w:t>plnění</w:t>
      </w:r>
      <w:r w:rsidR="00266B59" w:rsidRPr="006D0812">
        <w:t xml:space="preserve"> </w:t>
      </w:r>
      <w:r w:rsidRPr="006D0812">
        <w:t>(či</w:t>
      </w:r>
      <w:r w:rsidR="00237AE5">
        <w:t xml:space="preserve"> jeho</w:t>
      </w:r>
      <w:r w:rsidRPr="006D0812">
        <w:t xml:space="preserve"> jednotlivé</w:t>
      </w:r>
      <w:r w:rsidR="00237AE5">
        <w:t xml:space="preserve"> části</w:t>
      </w:r>
      <w:r w:rsidRPr="006D0812">
        <w:t xml:space="preserve">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</w:t>
      </w:r>
      <w:r w:rsidR="00237AE5">
        <w:t>plnění</w:t>
      </w:r>
      <w:r w:rsidR="00237AE5" w:rsidRPr="006D0812">
        <w:t xml:space="preserve"> </w:t>
      </w:r>
      <w:r w:rsidRPr="006D0812">
        <w:t xml:space="preserve">kupujícím, a ohledně vadného </w:t>
      </w:r>
      <w:r w:rsidR="00237AE5">
        <w:t>plnění</w:t>
      </w:r>
      <w:r w:rsidR="00237AE5" w:rsidRPr="006D0812">
        <w:t xml:space="preserve"> </w:t>
      </w:r>
      <w:r w:rsidRPr="006D0812">
        <w:t xml:space="preserve">uvedou do protokolu skutečnosti, které bránily převzetí, </w:t>
      </w:r>
      <w:r w:rsidR="00237AE5">
        <w:t>rozsah</w:t>
      </w:r>
      <w:r w:rsidR="00237AE5" w:rsidRPr="006D0812">
        <w:t xml:space="preserve"> </w:t>
      </w:r>
      <w:r w:rsidRPr="006D0812">
        <w:t>vadn</w:t>
      </w:r>
      <w:r w:rsidR="00237AE5">
        <w:t xml:space="preserve">é části plnění </w:t>
      </w:r>
      <w:r w:rsidRPr="006D0812">
        <w:t xml:space="preserve">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</w:t>
      </w:r>
      <w:r w:rsidR="00237AE5">
        <w:t xml:space="preserve">plnění </w:t>
      </w:r>
      <w:r w:rsidR="00274011" w:rsidRPr="006D0812">
        <w:t>(tj. v množství, jakosti a provedení)</w:t>
      </w:r>
      <w:r w:rsidRPr="006D0812">
        <w:t xml:space="preserve"> dle této smlouvy.</w:t>
      </w:r>
    </w:p>
    <w:p w14:paraId="3D38CE1D" w14:textId="57B9C709" w:rsidR="00CD573D" w:rsidRPr="006D0812" w:rsidRDefault="00CD573D" w:rsidP="00CD573D">
      <w:pPr>
        <w:pStyle w:val="ListNumber-ContractCzechRadio"/>
        <w:jc w:val="both"/>
      </w:pPr>
      <w:r>
        <w:t>Má-li být dokončení jakékoli části plnění prokázáno provedením ujednaných zkoušek, považuje se taková část plnění za dokončenou úspěšným provedením zkoušek. K účasti na nich prodávající kupujícího včas písemnou a prokazatelně doručenou formou přizve. Výsledek zkoušky se zachytí v zápisu, který je prodávající povinen kupujícímu předat.</w:t>
      </w:r>
    </w:p>
    <w:p w14:paraId="4747FFAF" w14:textId="4E4A44E9" w:rsidR="00CD573D" w:rsidRPr="00882671" w:rsidRDefault="00CD573D" w:rsidP="00CD573D">
      <w:pPr>
        <w:pStyle w:val="ListNumber-ContractCzechRadio"/>
        <w:jc w:val="both"/>
      </w:pPr>
      <w:r>
        <w:t>Plnění</w:t>
      </w:r>
      <w:r w:rsidRPr="00882671">
        <w:t xml:space="preserve"> je </w:t>
      </w:r>
      <w:r>
        <w:t>poskytnuto</w:t>
      </w:r>
      <w:r w:rsidRPr="00882671">
        <w:t xml:space="preserve"> až okamžikem </w:t>
      </w:r>
      <w:r>
        <w:t>odevzdání</w:t>
      </w:r>
      <w:r w:rsidRPr="00882671">
        <w:t xml:space="preserve"> </w:t>
      </w:r>
      <w:r>
        <w:t>plnění</w:t>
      </w:r>
      <w:r w:rsidRPr="00882671">
        <w:t xml:space="preserve"> bez jakýchkoliv vad a nedodělků </w:t>
      </w:r>
      <w:r>
        <w:t>dle článku V. této smlouvy</w:t>
      </w:r>
      <w:r w:rsidRPr="00882671">
        <w:t xml:space="preserve">. </w:t>
      </w:r>
    </w:p>
    <w:p w14:paraId="7027AD86" w14:textId="77777777" w:rsidR="00CD573D" w:rsidRPr="006D0812" w:rsidRDefault="00CD573D" w:rsidP="008F2B59">
      <w:pPr>
        <w:pStyle w:val="ListNumber-ContractCzechRadio"/>
        <w:numPr>
          <w:ilvl w:val="0"/>
          <w:numId w:val="0"/>
        </w:numPr>
        <w:ind w:left="312"/>
        <w:jc w:val="both"/>
      </w:pPr>
    </w:p>
    <w:p w14:paraId="5CD5CB4D" w14:textId="40E5E6A4" w:rsidR="00A11BC0" w:rsidRPr="006D0812" w:rsidRDefault="00C91A45" w:rsidP="00A11BC0">
      <w:pPr>
        <w:pStyle w:val="Heading-Number-ContractCzechRadio"/>
      </w:pPr>
      <w:r>
        <w:t>Kvalita plnění</w:t>
      </w:r>
    </w:p>
    <w:p w14:paraId="7D809541" w14:textId="7C19F791" w:rsidR="00237AE5" w:rsidRDefault="00540F2C" w:rsidP="00A57352">
      <w:pPr>
        <w:pStyle w:val="ListNumber-ContractCzechRadio"/>
        <w:jc w:val="both"/>
      </w:pPr>
      <w:r w:rsidRPr="006D0812">
        <w:t>Prodávající prohlašuje, že odevzdané zboží je nové</w:t>
      </w:r>
      <w:r w:rsidR="00237AE5">
        <w:t xml:space="preserve"> a</w:t>
      </w:r>
      <w:r w:rsidRPr="006D0812">
        <w:t xml:space="preserve"> nepoužívané</w:t>
      </w:r>
      <w:r w:rsidR="00237AE5">
        <w:t>. Prodávající dále prohlašuje, že plnění je prosté</w:t>
      </w:r>
      <w:r w:rsidRPr="006D0812">
        <w:t xml:space="preserve"> faktických a právních vad a odpovídá této smlouvě a platným právním předpisům.</w:t>
      </w:r>
      <w:r w:rsidR="00237AE5">
        <w:t xml:space="preserve"> </w:t>
      </w:r>
    </w:p>
    <w:p w14:paraId="5CD5CB4E" w14:textId="48EAE868" w:rsidR="00A11BC0" w:rsidRPr="006D0812" w:rsidRDefault="00237AE5" w:rsidP="00A57352">
      <w:pPr>
        <w:pStyle w:val="ListNumber-ContractCzechRadio"/>
        <w:jc w:val="both"/>
      </w:pPr>
      <w:r>
        <w:t xml:space="preserve">Prodávající </w:t>
      </w:r>
      <w:r w:rsidRPr="00214A85">
        <w:t xml:space="preserve">je povinen při provádění díla postupovat v souladu s platnými právními předpisy a českými technickými normami ČSN. </w:t>
      </w:r>
      <w:r>
        <w:t xml:space="preserve"> </w:t>
      </w:r>
    </w:p>
    <w:p w14:paraId="5CD5CB4F" w14:textId="4F4F420C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</w:t>
      </w:r>
      <w:r w:rsidR="00237AE5">
        <w:t>plnění</w:t>
      </w:r>
      <w:r w:rsidR="00A72EF8">
        <w:t xml:space="preserve"> </w:t>
      </w:r>
      <w:r w:rsidRPr="006D0812">
        <w:t xml:space="preserve">záruku za jakost v délce </w:t>
      </w:r>
      <w:r w:rsidR="008F2B59">
        <w:t>12</w:t>
      </w:r>
      <w:r w:rsidR="00C9493F" w:rsidRPr="006D0812">
        <w:t xml:space="preserve">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</w:t>
      </w:r>
      <w:r w:rsidRPr="006D0812">
        <w:t xml:space="preserve"> </w:t>
      </w:r>
      <w:r w:rsidR="00237AE5">
        <w:t>plnění</w:t>
      </w:r>
      <w:r w:rsidR="00237AE5" w:rsidRPr="006D0812">
        <w:t xml:space="preserve"> </w:t>
      </w:r>
      <w:r w:rsidRPr="006D0812">
        <w:t>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 xml:space="preserve">, že </w:t>
      </w:r>
      <w:r w:rsidR="00237AE5">
        <w:t xml:space="preserve">plnění </w:t>
      </w:r>
      <w:r w:rsidRPr="006D0812">
        <w:t>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4B0EE5">
        <w:t>,</w:t>
      </w:r>
      <w:r w:rsidRPr="006D0812">
        <w:t xml:space="preserve"> popř. obvyklé.</w:t>
      </w:r>
    </w:p>
    <w:p w14:paraId="5CD5CB50" w14:textId="78079AD6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</w:t>
      </w:r>
      <w:r w:rsidR="00237AE5">
        <w:t xml:space="preserve">plněním </w:t>
      </w:r>
      <w:r w:rsidR="005264A9" w:rsidRPr="006D0812">
        <w:t xml:space="preserve">dodáním nového </w:t>
      </w:r>
      <w:r w:rsidR="00237AE5">
        <w:t xml:space="preserve">plnění </w:t>
      </w:r>
      <w:r w:rsidR="005264A9" w:rsidRPr="006D0812">
        <w:t xml:space="preserve">nebo dodáním chybějícího </w:t>
      </w:r>
      <w:r w:rsidR="00237AE5">
        <w:t>plnění</w:t>
      </w:r>
      <w:r w:rsidR="00237AE5" w:rsidRPr="006D0812">
        <w:t xml:space="preserve"> </w:t>
      </w:r>
      <w:r w:rsidRPr="006D0812">
        <w:t xml:space="preserve">nebo </w:t>
      </w:r>
      <w:r w:rsidR="005264A9" w:rsidRPr="006D0812">
        <w:t xml:space="preserve">vadu </w:t>
      </w:r>
      <w:r w:rsidR="00237AE5">
        <w:t>plnění</w:t>
      </w:r>
      <w:r w:rsidR="00237AE5" w:rsidRPr="006D0812">
        <w:t xml:space="preserve"> </w:t>
      </w:r>
      <w:r w:rsidR="005264A9" w:rsidRPr="006D0812">
        <w:t>bezplatně odstranit její opravou</w:t>
      </w:r>
      <w:r w:rsidR="00237AE5">
        <w:t>, a to</w:t>
      </w:r>
      <w:r w:rsidR="005264A9" w:rsidRPr="006D0812">
        <w:t xml:space="preserve"> </w:t>
      </w:r>
      <w:r w:rsidRPr="006D0812">
        <w:t xml:space="preserve">dle povahy vady, která se na objeví, a to nejpozději do deseti dní od jejího </w:t>
      </w:r>
      <w:r w:rsidR="00237AE5">
        <w:t>oznámení</w:t>
      </w:r>
      <w:r w:rsidR="00237AE5" w:rsidRPr="006D0812">
        <w:t xml:space="preserve"> </w:t>
      </w:r>
      <w:r w:rsidRPr="006D0812">
        <w:t>kupujícím. V případě, že bude prodávající v prodlení s</w:t>
      </w:r>
      <w:r w:rsidR="00237AE5">
        <w:t> odstraněním vady způsobem uvedeným v tomto odstavci smlouvy,</w:t>
      </w:r>
      <w:r w:rsidR="005264A9" w:rsidRPr="006D0812">
        <w:t xml:space="preserve"> </w:t>
      </w:r>
      <w:r w:rsidRPr="006D0812">
        <w:t xml:space="preserve">je kupující oprávněn vadu odstranit sám na náklady prodávajícího nebo odstoupit od smlouvy v odpovídajícím rozsahu.  </w:t>
      </w:r>
    </w:p>
    <w:p w14:paraId="5CD5CB51" w14:textId="56CBFF73" w:rsidR="00AD3095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</w:t>
      </w:r>
      <w:r w:rsidR="00237AE5">
        <w:t>plnění</w:t>
      </w:r>
      <w:r w:rsidRPr="006D0812">
        <w:t xml:space="preserve">. </w:t>
      </w:r>
    </w:p>
    <w:p w14:paraId="7CD7B0B8" w14:textId="77777777" w:rsidR="00540BF4" w:rsidRDefault="00540BF4" w:rsidP="00540BF4">
      <w:pPr>
        <w:pStyle w:val="Heading-Number-ContractCzechRadio"/>
      </w:pPr>
      <w:r>
        <w:t xml:space="preserve">Další ustanovení </w:t>
      </w:r>
    </w:p>
    <w:p w14:paraId="79A3890A" w14:textId="46EA8957" w:rsidR="00540BF4" w:rsidRDefault="00540BF4" w:rsidP="00540BF4">
      <w:pPr>
        <w:pStyle w:val="ListNumber-ContractCzechRadio"/>
        <w:jc w:val="both"/>
      </w:pPr>
      <w:r>
        <w:t>Smluvní strany pro vyloučení možných pochybností uvádí následující:</w:t>
      </w:r>
    </w:p>
    <w:p w14:paraId="11CD2AC3" w14:textId="4A1BC83E" w:rsidR="00540BF4" w:rsidRDefault="00540BF4" w:rsidP="00540BF4">
      <w:pPr>
        <w:pStyle w:val="ListLetter-ContractCzechRadio"/>
        <w:jc w:val="both"/>
      </w:pPr>
      <w:r>
        <w:t xml:space="preserve">při zpracování projektu </w:t>
      </w:r>
      <w:r w:rsidRPr="006E1628">
        <w:t xml:space="preserve">postupuje </w:t>
      </w:r>
      <w:r>
        <w:t>prodávající</w:t>
      </w:r>
      <w:r w:rsidRPr="006E1628">
        <w:t xml:space="preserve">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14:paraId="06EE4480" w14:textId="0E252A09" w:rsidR="00540BF4" w:rsidRDefault="00540BF4" w:rsidP="00540BF4">
      <w:pPr>
        <w:pStyle w:val="ListLetter-ContractCzechRadio"/>
        <w:jc w:val="both"/>
      </w:pPr>
      <w:r>
        <w:t>j</w:t>
      </w:r>
      <w:r w:rsidRPr="00610D0E">
        <w:t xml:space="preserve">e-li </w:t>
      </w:r>
      <w:r>
        <w:t>ke zpracování projektu</w:t>
      </w:r>
      <w:r w:rsidRPr="00610D0E">
        <w:t xml:space="preserve"> nutná součinnost </w:t>
      </w:r>
      <w:r>
        <w:t>kupujícího</w:t>
      </w:r>
      <w:r w:rsidRPr="00610D0E">
        <w:t xml:space="preserve">, určí mu </w:t>
      </w:r>
      <w:r>
        <w:t>prodávající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>
        <w:t>prodávající</w:t>
      </w:r>
      <w:r w:rsidRPr="00610D0E">
        <w:t xml:space="preserve"> právo </w:t>
      </w:r>
      <w:r>
        <w:t>zajistit si</w:t>
      </w:r>
      <w:r w:rsidRPr="00610D0E">
        <w:t xml:space="preserve"> náhradní plnění na účet </w:t>
      </w:r>
      <w:r>
        <w:t>kupujícího</w:t>
      </w:r>
      <w:r w:rsidRPr="00610D0E">
        <w:t xml:space="preserve">, </w:t>
      </w:r>
      <w:r>
        <w:t>má však právo,</w:t>
      </w:r>
      <w:r w:rsidRPr="00610D0E">
        <w:t xml:space="preserve"> upozornil-li na to </w:t>
      </w:r>
      <w:r>
        <w:t>kupujícího, odstoupit od smlouvy;</w:t>
      </w:r>
    </w:p>
    <w:p w14:paraId="7DC684D0" w14:textId="00BF8D4B" w:rsidR="00540BF4" w:rsidRDefault="00540BF4" w:rsidP="00540BF4">
      <w:pPr>
        <w:pStyle w:val="ListLetter-ContractCzechRadio"/>
        <w:jc w:val="both"/>
      </w:pPr>
      <w:r>
        <w:t>příkazy kupujícího</w:t>
      </w:r>
      <w:r w:rsidRPr="00F043FF">
        <w:t xml:space="preserve"> ohledně způsobu </w:t>
      </w:r>
      <w:r>
        <w:t>zpracování projektu</w:t>
      </w:r>
      <w:r w:rsidRPr="00F043FF">
        <w:t xml:space="preserve"> je </w:t>
      </w:r>
      <w:r>
        <w:t xml:space="preserve">prodávající </w:t>
      </w:r>
      <w:r w:rsidRPr="00F043FF">
        <w:t>vázán</w:t>
      </w:r>
      <w:r>
        <w:t>, odpovídá-li to povaze plnění; pokud jsou příkazy kupujícího nevhodné, je prodávající povinen na to kupujícího písemnou a prokazatelně doručenou formou upozornit;</w:t>
      </w:r>
    </w:p>
    <w:p w14:paraId="4B39A0B9" w14:textId="1B185009" w:rsidR="00540BF4" w:rsidRPr="006D0812" w:rsidRDefault="00540BF4" w:rsidP="008F2B59">
      <w:pPr>
        <w:pStyle w:val="ListLetter-ContractCzechRadio"/>
        <w:jc w:val="both"/>
      </w:pPr>
      <w:r>
        <w:t>m</w:t>
      </w:r>
      <w:r w:rsidRPr="00F805A1">
        <w:t xml:space="preserve">á-li </w:t>
      </w:r>
      <w:r>
        <w:t xml:space="preserve">kupující </w:t>
      </w:r>
      <w:r w:rsidRPr="00F805A1">
        <w:t>opatřit věc k</w:t>
      </w:r>
      <w:r>
        <w:t> zpracování projektu</w:t>
      </w:r>
      <w:r w:rsidRPr="00F805A1">
        <w:t xml:space="preserve">, předá ji </w:t>
      </w:r>
      <w:r>
        <w:t>prodávajícímu</w:t>
      </w:r>
      <w:r w:rsidRPr="00F805A1">
        <w:t xml:space="preserve"> v dohodnuté době, jinak bez zbytečného odkladu po uzavření smlouvy. Má se za to, že se cena </w:t>
      </w:r>
      <w:r>
        <w:t>plnění</w:t>
      </w:r>
      <w:r w:rsidRPr="00F805A1">
        <w:t xml:space="preserve"> o cenu této věci nesnižuje. </w:t>
      </w:r>
      <w:r>
        <w:t>N</w:t>
      </w:r>
      <w:r w:rsidRPr="00F805A1">
        <w:t xml:space="preserve">eopatří-li </w:t>
      </w:r>
      <w:r>
        <w:t>kupující</w:t>
      </w:r>
      <w:r w:rsidRPr="00F805A1">
        <w:t xml:space="preserve"> věc včas a neučiní-li tak ani na </w:t>
      </w:r>
      <w:r>
        <w:t>opakovanou a prokazatelně doručenou</w:t>
      </w:r>
      <w:r w:rsidRPr="00F805A1">
        <w:t xml:space="preserve"> výzvu </w:t>
      </w:r>
      <w:r>
        <w:t>prodávajícího</w:t>
      </w:r>
      <w:r w:rsidRPr="00F805A1">
        <w:t xml:space="preserve"> v dodatečné přiměřené </w:t>
      </w:r>
      <w:r>
        <w:t>lhůtě</w:t>
      </w:r>
      <w:r w:rsidRPr="00F805A1">
        <w:t>, může věc opatřit</w:t>
      </w:r>
      <w:r>
        <w:t xml:space="preserve"> prodávající na účet kupujícího, přičemž prodávající je povinen kupujícímu před opatřením věci sdělit písemnou a prokazatelně doručenou formou cenu takovéto věci a stanovit mu přiměřenou lhůtu k vyjádření.</w:t>
      </w:r>
    </w:p>
    <w:p w14:paraId="5CD5CB52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5CD5CB53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5CD5CB54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D5CCCF" wp14:editId="5CD5CCD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CD5CCEA" w14:textId="77777777" w:rsidR="00D93542" w:rsidRPr="008519AB" w:rsidRDefault="00D9354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5CD5CCEA" w14:textId="77777777" w:rsidR="00D93542" w:rsidRPr="008519AB" w:rsidRDefault="00D9354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5CD5CB55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5CD5CB56" w14:textId="2C17FD0E"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</w:t>
      </w:r>
      <w:r w:rsidR="00FE09AC">
        <w:t xml:space="preserve">plnění </w:t>
      </w:r>
      <w:r w:rsidR="004B0EE5">
        <w:t>kupujícímu</w:t>
      </w:r>
      <w:r w:rsidRPr="006D0812">
        <w:t xml:space="preserve">, zavazuje se zaplatit kupujícímu smluvní pokutu ve výši 0,1% z celkové ceny </w:t>
      </w:r>
      <w:r w:rsidR="00FE09AC">
        <w:t xml:space="preserve">plnění </w:t>
      </w:r>
      <w:r w:rsidRPr="006D0812">
        <w:t>bez DPH za každý den prodlení. Smluvní pokutou není dotčen nárok kupujícího na náhradu případné škody.</w:t>
      </w:r>
    </w:p>
    <w:p w14:paraId="5CD5CB57" w14:textId="2F53BB68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="00162063">
        <w:t xml:space="preserve"> </w:t>
      </w:r>
      <w:r w:rsidR="00FE09AC">
        <w:t xml:space="preserve">plnění </w:t>
      </w:r>
      <w:r w:rsidR="00162063">
        <w:t>prodávajícímu</w:t>
      </w:r>
      <w:r w:rsidRPr="00565B8F">
        <w:t xml:space="preserve">, zavazuje se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0,1% z</w:t>
      </w:r>
      <w:r>
        <w:t> dlužné částky bez</w:t>
      </w:r>
      <w:r w:rsidRPr="00CF2EDD">
        <w:t xml:space="preserve"> DPH za každý den prodlení. </w:t>
      </w:r>
    </w:p>
    <w:p w14:paraId="5CD5CB58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5CD5CB59" w14:textId="3A495CE6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</w:t>
      </w:r>
      <w:r w:rsidR="00FE09AC">
        <w:t>plnění</w:t>
      </w:r>
      <w:r w:rsidR="00FE09AC" w:rsidRPr="006D0812">
        <w:t xml:space="preserve"> </w:t>
      </w:r>
      <w:r w:rsidRPr="006D0812">
        <w:t xml:space="preserve">nebo jeho části o více </w:t>
      </w:r>
      <w:r w:rsidR="004B0EE5">
        <w:t>než 15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5CD5CB5A" w14:textId="49B87D63" w:rsidR="00043DF0" w:rsidRPr="006D0812" w:rsidRDefault="00043DF0" w:rsidP="007275D7">
      <w:pPr>
        <w:pStyle w:val="ListLetter-ContractCzechRadio"/>
        <w:jc w:val="both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4B0EE5">
        <w:rPr>
          <w:rFonts w:eastAsia="Times New Roman" w:cs="Arial"/>
          <w:bCs/>
          <w:kern w:val="32"/>
          <w:szCs w:val="20"/>
        </w:rPr>
        <w:t>než</w:t>
      </w:r>
      <w:r w:rsidR="004B0EE5" w:rsidRPr="006D0812">
        <w:rPr>
          <w:rFonts w:eastAsia="Times New Roman" w:cs="Arial"/>
          <w:bCs/>
          <w:kern w:val="32"/>
          <w:szCs w:val="20"/>
        </w:rPr>
        <w:t xml:space="preserve"> </w:t>
      </w:r>
      <w:r w:rsidRPr="006D0812">
        <w:rPr>
          <w:rFonts w:eastAsia="Times New Roman" w:cs="Arial"/>
          <w:bCs/>
          <w:kern w:val="32"/>
          <w:szCs w:val="20"/>
        </w:rPr>
        <w:t xml:space="preserve">10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4B0EE5">
        <w:rPr>
          <w:rFonts w:eastAsia="Times New Roman" w:cs="Arial"/>
          <w:bCs/>
          <w:kern w:val="32"/>
          <w:szCs w:val="20"/>
        </w:rPr>
        <w:t xml:space="preserve">než </w:t>
      </w:r>
      <w:r w:rsidR="00FB6736">
        <w:rPr>
          <w:rFonts w:eastAsia="Times New Roman" w:cs="Arial"/>
          <w:bCs/>
          <w:kern w:val="32"/>
          <w:szCs w:val="20"/>
        </w:rPr>
        <w:t>5 dní;</w:t>
      </w:r>
    </w:p>
    <w:p w14:paraId="5CD5CB5B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5CD5CB5C" w14:textId="75CECCC7" w:rsidR="00043DF0" w:rsidRPr="006D0812" w:rsidRDefault="00043DF0" w:rsidP="007275D7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</w:t>
      </w:r>
      <w:r w:rsidR="004B0EE5">
        <w:rPr>
          <w:rFonts w:eastAsia="Times New Roman" w:cs="Arial"/>
          <w:bCs/>
          <w:kern w:val="32"/>
          <w:szCs w:val="20"/>
        </w:rPr>
        <w:t xml:space="preserve"> 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5CD5CB5D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5CD5CB5E" w14:textId="10930792" w:rsidR="00F36299" w:rsidRPr="006D0812" w:rsidRDefault="00F36299" w:rsidP="00010ADE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="00995EFA" w:rsidRPr="00995EFA">
        <w:t xml:space="preserve"> </w:t>
      </w:r>
      <w:r w:rsidR="00995EFA" w:rsidRPr="006D0812">
        <w:t>a účinnosti</w:t>
      </w:r>
      <w:r w:rsidR="00995EFA">
        <w:t xml:space="preserve"> dnem jejího uveřejnění v registru smluv</w:t>
      </w:r>
      <w:r w:rsidR="00995EFA" w:rsidRPr="00995EFA">
        <w:rPr>
          <w:rFonts w:cs="Arial"/>
          <w:szCs w:val="20"/>
        </w:rPr>
        <w:t xml:space="preserve"> </w:t>
      </w:r>
      <w:r w:rsidR="00995EFA"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 platném znění</w:t>
      </w:r>
      <w:r w:rsidRPr="006D0812">
        <w:t>.</w:t>
      </w:r>
    </w:p>
    <w:p w14:paraId="5CD5CB5F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5CD5CB60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5CD5CB61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56B46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5CD5CB62" w14:textId="77777777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56B46">
        <w:t xml:space="preserve">OZ </w:t>
      </w:r>
      <w:r w:rsidRPr="002932DA">
        <w:t>nebezpečí změny okolností</w:t>
      </w:r>
      <w:r>
        <w:t>.</w:t>
      </w:r>
    </w:p>
    <w:p w14:paraId="5CD5CB63" w14:textId="77777777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 a obě smluvní strany jsou oprávněny vést jednání o uzavření smlouvy, aniž by odpovídaly za to, zda bude či nebude</w:t>
      </w:r>
      <w:r w:rsidR="00670762" w:rsidRPr="006D0812">
        <w:t xml:space="preserve"> smlouva uzavřena.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56B46">
        <w:t xml:space="preserve">OZ </w:t>
      </w:r>
      <w:r w:rsidRPr="006D0812">
        <w:t>po kupujícím požadovat při neuzavření smlouvy náhradu škody.</w:t>
      </w:r>
    </w:p>
    <w:p w14:paraId="5CD5CB64" w14:textId="77777777" w:rsidR="00F6343C" w:rsidRDefault="00BE6222" w:rsidP="00F6343C">
      <w:pPr>
        <w:pStyle w:val="ListNumber-ContractCzechRadio"/>
        <w:jc w:val="both"/>
      </w:pPr>
      <w:r w:rsidRPr="006D0812">
        <w:t xml:space="preserve">Pro případ, že si smluvní strany mezi sebou v rámci jednání o podmínkách </w:t>
      </w:r>
      <w:r w:rsidR="00F649EE" w:rsidRPr="006D0812">
        <w:t>návrh</w:t>
      </w:r>
      <w:r w:rsidR="00804FF7">
        <w:t>u</w:t>
      </w:r>
      <w:r w:rsidR="00F649EE" w:rsidRPr="006D0812">
        <w:t xml:space="preserve"> této smlouvy mezi sebou</w:t>
      </w:r>
      <w:r w:rsidRPr="006D0812">
        <w:t xml:space="preserve"> opakovaně</w:t>
      </w:r>
      <w:r w:rsidR="003A1E25" w:rsidRPr="006D0812">
        <w:t xml:space="preserve"> tento návrh</w:t>
      </w:r>
      <w:r w:rsidRPr="006D0812">
        <w:t xml:space="preserve"> zašlou</w:t>
      </w:r>
      <w:r w:rsidR="00010ADE" w:rsidRPr="006D0812">
        <w:t>,</w:t>
      </w:r>
      <w:r w:rsidRPr="006D0812">
        <w:t xml:space="preserve"> platí, že i odpověď nebo úprava návrhu smlouvy s dodatkem nebo odchylkou, které podstatně nemění podmínky nabídky, </w:t>
      </w:r>
      <w:r w:rsidR="003A1E25" w:rsidRPr="006D0812">
        <w:t>jsou novou nabídkou.</w:t>
      </w:r>
    </w:p>
    <w:p w14:paraId="5CD5CB65" w14:textId="76AE2185" w:rsidR="00FE687F" w:rsidRPr="00FE687F" w:rsidRDefault="00FE687F" w:rsidP="00F6343C">
      <w:pPr>
        <w:pStyle w:val="ListNumber-ContractCzechRadio"/>
        <w:jc w:val="both"/>
      </w:pPr>
      <w:r>
        <w:t xml:space="preserve">Prodávající </w:t>
      </w:r>
      <w:r w:rsidRPr="006309A2">
        <w:t xml:space="preserve">bere na vědomí, že kupující je jako zadavatel veřejné zakázky </w:t>
      </w:r>
      <w:r w:rsidR="004B0EE5">
        <w:t>oprávněn</w:t>
      </w:r>
      <w:r w:rsidR="004B0EE5" w:rsidRPr="006309A2">
        <w:t xml:space="preserve"> </w:t>
      </w:r>
      <w:r w:rsidRPr="006309A2">
        <w:t xml:space="preserve">v souladu </w:t>
      </w:r>
      <w:r>
        <w:t>se zákonem č. 13</w:t>
      </w:r>
      <w:r w:rsidR="004B0EE5">
        <w:t>4</w:t>
      </w:r>
      <w:r>
        <w:t>/20</w:t>
      </w:r>
      <w:r w:rsidR="004B0EE5">
        <w:t>1</w:t>
      </w:r>
      <w:r>
        <w:t xml:space="preserve">6 Sb., </w:t>
      </w:r>
      <w:r>
        <w:rPr>
          <w:rFonts w:cs="Arial"/>
          <w:szCs w:val="20"/>
        </w:rPr>
        <w:t xml:space="preserve">o </w:t>
      </w:r>
      <w:r w:rsidR="004B0EE5">
        <w:rPr>
          <w:rFonts w:cs="Arial"/>
          <w:szCs w:val="20"/>
        </w:rPr>
        <w:t>zadávání veřejných zakázek</w:t>
      </w:r>
      <w:r w:rsidR="00FE09AC">
        <w:rPr>
          <w:rFonts w:cs="Arial"/>
          <w:szCs w:val="20"/>
        </w:rPr>
        <w:t>,</w:t>
      </w:r>
      <w:r w:rsidR="004B0EE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uveřejnit na profilu zadavatele tuto smlouvu včetně všech jejích změn a dodatků, pokud její cena přesáhne částku 500.000,- Kč bez DPH.</w:t>
      </w:r>
    </w:p>
    <w:p w14:paraId="5CD5CB66" w14:textId="18BBB9CC" w:rsidR="00FE687F" w:rsidRPr="00FE687F" w:rsidRDefault="00FE687F" w:rsidP="00F6343C">
      <w:pPr>
        <w:pStyle w:val="ListNumber-ContractCzechRadio"/>
        <w:jc w:val="both"/>
      </w:pPr>
      <w:r>
        <w:rPr>
          <w:rFonts w:cs="Arial"/>
          <w:szCs w:val="20"/>
        </w:rPr>
        <w:t>Tato smlouva včetně jejích příloh a případných změn bude uveřejněna</w:t>
      </w:r>
    </w:p>
    <w:p w14:paraId="5CD5CB67" w14:textId="77777777" w:rsidR="00FE687F" w:rsidRDefault="00FE687F" w:rsidP="00FE687F">
      <w:pPr>
        <w:pStyle w:val="Odstavecseseznamem"/>
        <w:numPr>
          <w:ilvl w:val="0"/>
          <w:numId w:val="34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Českým rozhlasem*</w:t>
      </w:r>
    </w:p>
    <w:p w14:paraId="5CD5CB68" w14:textId="77777777" w:rsidR="00FE687F" w:rsidRDefault="00FE687F" w:rsidP="00FE687F">
      <w:pPr>
        <w:pStyle w:val="Odstavecseseznamem"/>
        <w:numPr>
          <w:ilvl w:val="0"/>
          <w:numId w:val="34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prodávajícím*</w:t>
      </w:r>
    </w:p>
    <w:p w14:paraId="5CD5CB69" w14:textId="77777777" w:rsidR="00FE687F" w:rsidRDefault="00FE687F" w:rsidP="00FE687F">
      <w:pPr>
        <w:ind w:left="360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>*(škrtněte nehodící se variantu)</w:t>
      </w:r>
    </w:p>
    <w:p w14:paraId="5CD5CB6A" w14:textId="77777777" w:rsidR="00FE687F" w:rsidRDefault="00FE687F" w:rsidP="00FE687F">
      <w:pPr>
        <w:ind w:left="360"/>
        <w:jc w:val="both"/>
        <w:rPr>
          <w:rFonts w:cs="Arial"/>
          <w:i/>
          <w:szCs w:val="20"/>
        </w:rPr>
      </w:pPr>
    </w:p>
    <w:p w14:paraId="5CD5CB6E" w14:textId="3272FE77" w:rsidR="00856B46" w:rsidRPr="00162063" w:rsidRDefault="00FE687F" w:rsidP="00162063">
      <w:pPr>
        <w:pStyle w:val="ListNumber-ContractCzechRadio"/>
        <w:numPr>
          <w:ilvl w:val="0"/>
          <w:numId w:val="0"/>
        </w:numPr>
        <w:ind w:left="312"/>
        <w:jc w:val="both"/>
      </w:pPr>
      <w:r>
        <w:rPr>
          <w:rFonts w:cs="Arial"/>
          <w:szCs w:val="20"/>
        </w:rPr>
        <w:t xml:space="preserve">v registru smluv v souladu se zákonem o registru smluv. Pokud smlouvu uveřejní v registru smluv prodávající, zašle ČRo potvrzení o uveřejnění této smlouvy bez zbytečného odkladu. Tento </w:t>
      </w:r>
      <w:r w:rsidR="004B0EE5">
        <w:rPr>
          <w:rFonts w:cs="Arial"/>
          <w:szCs w:val="20"/>
        </w:rPr>
        <w:t xml:space="preserve">odstavec </w:t>
      </w:r>
      <w:r>
        <w:rPr>
          <w:rFonts w:cs="Arial"/>
          <w:szCs w:val="20"/>
        </w:rPr>
        <w:t>je samostatnou dohodou smluvních stran oddělitelnou od ostatních ustanovení smlouvy.</w:t>
      </w:r>
    </w:p>
    <w:p w14:paraId="5CD5CB6F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5CD5CB70" w14:textId="5D6BD472" w:rsidR="00043DF0" w:rsidRPr="006D0812" w:rsidRDefault="00043DF0" w:rsidP="0006458B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06458B" w:rsidRPr="004B0EE5">
        <w:rPr>
          <w:b w:val="0"/>
        </w:rPr>
        <w:t xml:space="preserve">: </w:t>
      </w:r>
      <w:r w:rsidR="004B0EE5" w:rsidRPr="007275D7">
        <w:rPr>
          <w:b w:val="0"/>
        </w:rPr>
        <w:t>Protokol o odevzdání</w:t>
      </w:r>
      <w:r w:rsidR="004B0EE5" w:rsidRPr="004B0EE5">
        <w:rPr>
          <w:b w:val="0"/>
        </w:rPr>
        <w:t xml:space="preserve"> </w:t>
      </w:r>
    </w:p>
    <w:p w14:paraId="5CD5CB71" w14:textId="2B7DAE69" w:rsidR="005E67B4" w:rsidRDefault="0006458B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="004B0EE5" w:rsidRPr="006D0812">
        <w:t xml:space="preserve">Specifikace </w:t>
      </w:r>
      <w:r w:rsidR="00A72EF8">
        <w:t>plnění</w:t>
      </w:r>
    </w:p>
    <w:p w14:paraId="02E94F64" w14:textId="152E46E5" w:rsidR="00A72EF8" w:rsidRDefault="00A72EF8" w:rsidP="00E53743">
      <w:pPr>
        <w:pStyle w:val="ListNumber-ContractCzechRadio"/>
        <w:numPr>
          <w:ilvl w:val="0"/>
          <w:numId w:val="0"/>
        </w:numPr>
        <w:ind w:left="312"/>
      </w:pPr>
      <w:r>
        <w:t>Příloha: Cenová specifikace plnění</w:t>
      </w:r>
    </w:p>
    <w:p w14:paraId="25BBC367" w14:textId="42FE75B1" w:rsidR="00343220" w:rsidRPr="006D0812" w:rsidRDefault="00343220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Pr="004545D6">
        <w:t>Podmínky provádění činností externích osob v objektech ČRo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5CD5CB74" w14:textId="77777777" w:rsidTr="0006458B">
        <w:tc>
          <w:tcPr>
            <w:tcW w:w="4366" w:type="dxa"/>
          </w:tcPr>
          <w:p w14:paraId="5CD5CB72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F36299" w:rsidRPr="006D0812">
              <w:t>Praze</w:t>
            </w:r>
            <w:r w:rsidRPr="006D0812">
              <w:t xml:space="preserve"> dne DD. MM. RRRR</w:t>
            </w:r>
          </w:p>
        </w:tc>
        <w:tc>
          <w:tcPr>
            <w:tcW w:w="4366" w:type="dxa"/>
          </w:tcPr>
          <w:p w14:paraId="5CD5CB73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Město dne DD. MM. RRRR</w:t>
            </w:r>
          </w:p>
        </w:tc>
      </w:tr>
      <w:tr w:rsidR="00BA16BB" w:rsidRPr="006D0812" w14:paraId="5CD5CB77" w14:textId="77777777" w:rsidTr="0006458B">
        <w:tc>
          <w:tcPr>
            <w:tcW w:w="4366" w:type="dxa"/>
          </w:tcPr>
          <w:p w14:paraId="5CD5CB75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kupujícího</w:t>
            </w:r>
          </w:p>
        </w:tc>
        <w:tc>
          <w:tcPr>
            <w:tcW w:w="4366" w:type="dxa"/>
          </w:tcPr>
          <w:p w14:paraId="5CD5CB76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prodávajícího</w:t>
            </w:r>
          </w:p>
        </w:tc>
      </w:tr>
    </w:tbl>
    <w:p w14:paraId="5CD5CB78" w14:textId="77777777" w:rsidR="00F6014B" w:rsidRPr="006D0812" w:rsidRDefault="00F6014B" w:rsidP="00881C56"/>
    <w:p w14:paraId="5CD5CB7B" w14:textId="70BA180A" w:rsidR="0006458B" w:rsidRPr="006D0812" w:rsidRDefault="00856B46" w:rsidP="00A72EF8">
      <w:pPr>
        <w:pStyle w:val="SubjectName-ContractCzechRadio"/>
        <w:jc w:val="center"/>
      </w:pPr>
      <w:r>
        <w:br w:type="page"/>
      </w:r>
      <w:r w:rsidR="0006458B" w:rsidRPr="006D0812">
        <w:t>PŘÍLOHA</w:t>
      </w:r>
      <w:r w:rsidR="0006458B">
        <w:t xml:space="preserve"> </w:t>
      </w:r>
      <w:r w:rsidR="0006458B" w:rsidRPr="006D0812">
        <w:t xml:space="preserve">– PROTOKOL O </w:t>
      </w:r>
      <w:r w:rsidR="0006458B">
        <w:t>ODEVZDÁNÍ</w:t>
      </w:r>
    </w:p>
    <w:p w14:paraId="5CD5CB7C" w14:textId="77777777" w:rsidR="0006458B" w:rsidRPr="006D0812" w:rsidRDefault="0006458B" w:rsidP="0006458B">
      <w:pPr>
        <w:pStyle w:val="SubjectSpecification-ContractCzechRadio"/>
      </w:pPr>
    </w:p>
    <w:p w14:paraId="5CD5CB7D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5CD5CB7E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5CD5CB7F" w14:textId="77777777" w:rsidR="008F663C" w:rsidRPr="006D0812" w:rsidRDefault="0006458B" w:rsidP="008F663C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8F663C">
        <w:t>Ing. Jiří Truneček, vedoucí infrastruktury IT</w:t>
      </w:r>
    </w:p>
    <w:p w14:paraId="5CD5CB80" w14:textId="77777777" w:rsidR="008F663C" w:rsidRPr="006D0812" w:rsidRDefault="008F663C" w:rsidP="008F663C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> 221 553 195</w:t>
      </w:r>
    </w:p>
    <w:p w14:paraId="5CD5CB81" w14:textId="77777777" w:rsidR="008F663C" w:rsidRPr="006D0812" w:rsidRDefault="008F663C" w:rsidP="008F663C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>
        <w:t>Jiri.Trunecek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5CD5CB82" w14:textId="77777777" w:rsidR="0006458B" w:rsidRPr="006D0812" w:rsidRDefault="0006458B" w:rsidP="0006458B">
      <w:pPr>
        <w:pStyle w:val="SubjectSpecification-ContractCzechRadio"/>
        <w:rPr>
          <w:i/>
        </w:rPr>
      </w:pPr>
      <w:r w:rsidRPr="006D0812">
        <w:rPr>
          <w:i/>
        </w:rPr>
        <w:t>(dále jen jako „přebírající“)</w:t>
      </w:r>
    </w:p>
    <w:p w14:paraId="5CD5CB83" w14:textId="77777777" w:rsidR="0006458B" w:rsidRPr="006D0812" w:rsidRDefault="0006458B" w:rsidP="0006458B"/>
    <w:p w14:paraId="5CD5CB84" w14:textId="77777777" w:rsidR="0006458B" w:rsidRPr="006D0812" w:rsidRDefault="0006458B" w:rsidP="0006458B">
      <w:r w:rsidRPr="006D0812">
        <w:t>a</w:t>
      </w:r>
    </w:p>
    <w:p w14:paraId="5CD5CB85" w14:textId="77777777" w:rsidR="0006458B" w:rsidRPr="006D0812" w:rsidRDefault="0006458B" w:rsidP="0006458B"/>
    <w:p w14:paraId="5CD5CB86" w14:textId="77777777" w:rsidR="0006458B" w:rsidRPr="006D0812" w:rsidRDefault="0006458B" w:rsidP="0006458B">
      <w:pPr>
        <w:pStyle w:val="SubjectName-ContractCzechRadio"/>
      </w:pPr>
      <w:r w:rsidRPr="006D0812">
        <w:t>Název</w:t>
      </w:r>
    </w:p>
    <w:p w14:paraId="5CD5CB87" w14:textId="77777777" w:rsidR="0006458B" w:rsidRPr="006D0812" w:rsidRDefault="0006458B" w:rsidP="0006458B">
      <w:pPr>
        <w:pStyle w:val="SubjectSpecification-ContractCzechRadio"/>
      </w:pPr>
      <w:r w:rsidRPr="006D0812">
        <w:t>IČ [</w:t>
      </w:r>
      <w:r w:rsidRPr="003B20A3">
        <w:rPr>
          <w:b/>
          <w:highlight w:val="yellow"/>
        </w:rPr>
        <w:t>DOPLNIT</w:t>
      </w:r>
      <w:r w:rsidRPr="006D0812">
        <w:t>]</w:t>
      </w:r>
      <w:r>
        <w:t xml:space="preserve">, </w:t>
      </w:r>
      <w:r w:rsidRPr="006D0812">
        <w:t>DIČ CZ[</w:t>
      </w:r>
      <w:r w:rsidRPr="003B20A3">
        <w:rPr>
          <w:b/>
          <w:highlight w:val="yellow"/>
        </w:rPr>
        <w:t>DOPLNIT</w:t>
      </w:r>
      <w:r w:rsidRPr="006D0812">
        <w:t>]</w:t>
      </w:r>
    </w:p>
    <w:p w14:paraId="5CD5CB88" w14:textId="77777777" w:rsidR="0006458B" w:rsidRPr="006D0812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89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8A" w14:textId="6F33A844" w:rsidR="00FB6736" w:rsidRDefault="0006458B" w:rsidP="0006458B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="004B0EE5" w:rsidRPr="00366797">
        <w:rPr>
          <w:rFonts w:cs="Arial"/>
          <w:b/>
          <w:szCs w:val="20"/>
        </w:rPr>
        <w:t>]</w:t>
      </w:r>
    </w:p>
    <w:p w14:paraId="5CD5CB8B" w14:textId="68538CDE" w:rsidR="0006458B" w:rsidRPr="006D0812" w:rsidRDefault="0006458B" w:rsidP="0006458B">
      <w:pPr>
        <w:pStyle w:val="SubjectSpecification-ContractCzechRadio"/>
        <w:rPr>
          <w:i/>
        </w:rPr>
      </w:pPr>
      <w:r w:rsidRPr="006D0812">
        <w:rPr>
          <w:i/>
        </w:rPr>
        <w:t>(dále jen jako „předávající“)</w:t>
      </w:r>
    </w:p>
    <w:p w14:paraId="5CD5CB8C" w14:textId="77777777" w:rsidR="00731E1C" w:rsidRPr="006D0812" w:rsidRDefault="00731E1C" w:rsidP="008F2B59">
      <w:pPr>
        <w:pStyle w:val="Heading-Number-ContractCzechRadio"/>
        <w:numPr>
          <w:ilvl w:val="0"/>
          <w:numId w:val="37"/>
        </w:numPr>
      </w:pPr>
    </w:p>
    <w:p w14:paraId="5CD5CB8D" w14:textId="2E392E05" w:rsidR="0079034E" w:rsidRPr="006D0812" w:rsidRDefault="00731E1C" w:rsidP="007275D7">
      <w:pPr>
        <w:pStyle w:val="ListNumber-ContractCzechRadio"/>
        <w:jc w:val="both"/>
      </w:pPr>
      <w:r w:rsidRPr="006D0812">
        <w:t>Smluvní strany uvádí, že na základě kupní smlouvy ze dne [</w:t>
      </w:r>
      <w:r w:rsidRPr="0006458B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následující </w:t>
      </w:r>
      <w:r w:rsidR="00CB1887">
        <w:t>plnění</w:t>
      </w:r>
      <w:r w:rsidRPr="006D0812">
        <w:t>:</w:t>
      </w:r>
      <w:r w:rsidR="0079034E" w:rsidRPr="006D0812">
        <w:t xml:space="preserve"> </w:t>
      </w:r>
    </w:p>
    <w:p w14:paraId="5CD5CB8E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5CD5CB8F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5CD5CB90" w14:textId="77777777" w:rsidR="00731E1C" w:rsidRPr="006D0812" w:rsidRDefault="00731E1C" w:rsidP="0023258C">
      <w:pPr>
        <w:pStyle w:val="Heading-Number-ContractCzechRadio"/>
      </w:pPr>
    </w:p>
    <w:p w14:paraId="5CD5CB91" w14:textId="62A74F5B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</w:t>
      </w:r>
      <w:r w:rsidR="00CB1887">
        <w:rPr>
          <w:b/>
          <w:u w:val="single"/>
        </w:rPr>
        <w:t>plnění</w:t>
      </w:r>
      <w:r w:rsidR="00CB1887"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v ujednaném množství, jakosti a provedení</w:t>
      </w:r>
      <w:r w:rsidRPr="006D0812">
        <w:t xml:space="preserve">. </w:t>
      </w:r>
    </w:p>
    <w:p w14:paraId="5CD5CB92" w14:textId="6A759160" w:rsidR="0079034E" w:rsidRPr="006D0812" w:rsidRDefault="0079034E" w:rsidP="007275D7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CB1887">
        <w:rPr>
          <w:i/>
        </w:rPr>
        <w:t>plnění</w:t>
      </w:r>
      <w:r w:rsidR="00CB1887" w:rsidRPr="006D0812">
        <w:rPr>
          <w:i/>
        </w:rPr>
        <w:t xml:space="preserve"> </w:t>
      </w:r>
      <w:r w:rsidRPr="006D0812">
        <w:rPr>
          <w:i/>
        </w:rPr>
        <w:t>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</w:t>
      </w:r>
      <w:r w:rsidR="00CB1887">
        <w:rPr>
          <w:i/>
        </w:rPr>
        <w:t>plnění</w:t>
      </w:r>
      <w:r w:rsidR="00CB1887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 xml:space="preserve">, termín dodání bezvadného </w:t>
      </w:r>
      <w:r w:rsidR="00CB1887">
        <w:rPr>
          <w:i/>
        </w:rPr>
        <w:t>plnění</w:t>
      </w:r>
      <w:r w:rsidR="00CB1887" w:rsidRPr="006D0812">
        <w:rPr>
          <w:i/>
        </w:rPr>
        <w:t xml:space="preserve"> </w:t>
      </w:r>
      <w:r w:rsidRPr="006D0812">
        <w:rPr>
          <w:i/>
        </w:rPr>
        <w:t>a další důležité okolnosti:</w:t>
      </w:r>
    </w:p>
    <w:p w14:paraId="5CD5CB93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5CD5CB94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5CD5CB95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5CD5CB96" w14:textId="75F0B7C1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4B0EE5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5CD5CB99" w14:textId="77777777" w:rsidTr="0023258C">
        <w:tc>
          <w:tcPr>
            <w:tcW w:w="3974" w:type="dxa"/>
          </w:tcPr>
          <w:p w14:paraId="5CD5CB97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Praze dne DD. MM. RRRR</w:t>
            </w:r>
          </w:p>
        </w:tc>
        <w:tc>
          <w:tcPr>
            <w:tcW w:w="3964" w:type="dxa"/>
          </w:tcPr>
          <w:p w14:paraId="5CD5CB98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06458B" w:rsidRPr="006D0812">
              <w:t>[</w:t>
            </w:r>
            <w:r w:rsidR="0006458B" w:rsidRPr="0006458B">
              <w:rPr>
                <w:b/>
                <w:highlight w:val="yellow"/>
              </w:rPr>
              <w:t>DOPLNIT</w:t>
            </w:r>
            <w:r w:rsidR="0006458B" w:rsidRPr="006D0812">
              <w:t>]</w:t>
            </w:r>
            <w:r w:rsidR="0006458B">
              <w:t xml:space="preserve"> </w:t>
            </w:r>
            <w:r w:rsidRPr="006D0812">
              <w:t>dne DD. MM. RRRR</w:t>
            </w:r>
          </w:p>
        </w:tc>
      </w:tr>
      <w:tr w:rsidR="0079034E" w:rsidRPr="00DD5D11" w14:paraId="5CD5CB9C" w14:textId="77777777" w:rsidTr="0023258C">
        <w:tc>
          <w:tcPr>
            <w:tcW w:w="3974" w:type="dxa"/>
          </w:tcPr>
          <w:p w14:paraId="5CD5CB9A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5CD5CB9B" w14:textId="77777777" w:rsidR="0079034E" w:rsidRPr="00DD5D11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</w:tc>
      </w:tr>
    </w:tbl>
    <w:p w14:paraId="2D172C63" w14:textId="77777777" w:rsidR="00A72EF8" w:rsidRDefault="00A72EF8" w:rsidP="00ED1C21">
      <w:pPr>
        <w:pStyle w:val="ListNumber-ContractCzechRadio"/>
        <w:numPr>
          <w:ilvl w:val="0"/>
          <w:numId w:val="0"/>
        </w:numPr>
        <w:jc w:val="center"/>
        <w:rPr>
          <w:b/>
        </w:rPr>
      </w:pPr>
    </w:p>
    <w:p w14:paraId="31F96A73" w14:textId="7976A586" w:rsidR="00ED1C21" w:rsidRDefault="00ED1C21" w:rsidP="00ED1C21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700F99">
        <w:rPr>
          <w:b/>
        </w:rPr>
        <w:t>PŘÍLOHA –</w:t>
      </w:r>
      <w:r w:rsidR="00A72EF8">
        <w:rPr>
          <w:b/>
        </w:rPr>
        <w:t xml:space="preserve"> </w:t>
      </w:r>
      <w:r w:rsidRPr="00700F99">
        <w:rPr>
          <w:b/>
        </w:rPr>
        <w:t xml:space="preserve">SPECIFIKACE </w:t>
      </w:r>
      <w:r w:rsidR="00A72EF8">
        <w:rPr>
          <w:b/>
        </w:rPr>
        <w:t>PLNĚNÍ</w:t>
      </w:r>
    </w:p>
    <w:p w14:paraId="6F818874" w14:textId="77777777" w:rsidR="00ED1C21" w:rsidRDefault="00ED1C21" w:rsidP="00ED1C21">
      <w:pPr>
        <w:rPr>
          <w:rFonts w:cs="Arial"/>
          <w:b/>
          <w:sz w:val="18"/>
          <w:szCs w:val="18"/>
        </w:rPr>
      </w:pPr>
    </w:p>
    <w:p w14:paraId="575CCCAA" w14:textId="77777777" w:rsidR="00ED1C21" w:rsidRPr="0011207B" w:rsidRDefault="00ED1C21" w:rsidP="00ED1C21">
      <w:pPr>
        <w:rPr>
          <w:rFonts w:cs="Arial"/>
          <w:b/>
          <w:sz w:val="18"/>
          <w:szCs w:val="18"/>
        </w:rPr>
      </w:pPr>
      <w:r w:rsidRPr="0011207B">
        <w:rPr>
          <w:rFonts w:cs="Arial"/>
          <w:b/>
          <w:sz w:val="18"/>
          <w:szCs w:val="18"/>
        </w:rPr>
        <w:t>Cílový stav</w:t>
      </w:r>
    </w:p>
    <w:p w14:paraId="1E247FA2" w14:textId="57B8FF83" w:rsidR="00ED1C21" w:rsidRDefault="00ED1C21" w:rsidP="00162063">
      <w:pPr>
        <w:jc w:val="both"/>
        <w:rPr>
          <w:rFonts w:cs="Arial"/>
          <w:sz w:val="18"/>
          <w:szCs w:val="18"/>
        </w:rPr>
      </w:pPr>
      <w:r w:rsidRPr="0011207B">
        <w:rPr>
          <w:rFonts w:cs="Arial"/>
          <w:sz w:val="18"/>
          <w:szCs w:val="18"/>
        </w:rPr>
        <w:t xml:space="preserve">Předmětem zakázky je </w:t>
      </w:r>
      <w:r w:rsidR="00A72EF8">
        <w:rPr>
          <w:rFonts w:cs="Arial"/>
          <w:sz w:val="18"/>
          <w:szCs w:val="18"/>
        </w:rPr>
        <w:t xml:space="preserve">dodání </w:t>
      </w:r>
      <w:r w:rsidRPr="0011207B">
        <w:rPr>
          <w:rFonts w:cs="Arial"/>
          <w:sz w:val="18"/>
          <w:szCs w:val="18"/>
        </w:rPr>
        <w:t xml:space="preserve">hardware </w:t>
      </w:r>
      <w:r w:rsidR="00A72EF8">
        <w:rPr>
          <w:rFonts w:cs="Arial"/>
          <w:sz w:val="18"/>
          <w:szCs w:val="18"/>
        </w:rPr>
        <w:t xml:space="preserve">pro obnovu </w:t>
      </w:r>
      <w:r w:rsidRPr="0011207B">
        <w:rPr>
          <w:rFonts w:cs="Arial"/>
          <w:sz w:val="18"/>
          <w:szCs w:val="18"/>
        </w:rPr>
        <w:t xml:space="preserve">externí části sítě, zakončení konektivity do sítě O2 na dvojici externích směrovačů a adaptování stávající funkcionality na nový hardware. </w:t>
      </w:r>
    </w:p>
    <w:p w14:paraId="0710E273" w14:textId="77777777" w:rsidR="00ED1C21" w:rsidRDefault="00ED1C21" w:rsidP="00162063">
      <w:pPr>
        <w:pStyle w:val="Odstavecseseznamem"/>
        <w:ind w:left="0"/>
        <w:jc w:val="both"/>
        <w:rPr>
          <w:rFonts w:cs="Arial"/>
          <w:b/>
          <w:sz w:val="18"/>
          <w:szCs w:val="18"/>
        </w:rPr>
      </w:pPr>
    </w:p>
    <w:p w14:paraId="2DCBF985" w14:textId="77777777" w:rsidR="00ED1C21" w:rsidRPr="00513B1A" w:rsidRDefault="00ED1C21" w:rsidP="00162063">
      <w:pPr>
        <w:pStyle w:val="Odstavecseseznamem"/>
        <w:ind w:left="0"/>
        <w:jc w:val="both"/>
        <w:rPr>
          <w:rFonts w:cs="Arial"/>
          <w:b/>
          <w:sz w:val="18"/>
          <w:szCs w:val="18"/>
        </w:rPr>
      </w:pPr>
      <w:r w:rsidRPr="00513B1A">
        <w:rPr>
          <w:rFonts w:cs="Arial"/>
          <w:b/>
          <w:sz w:val="18"/>
          <w:szCs w:val="18"/>
        </w:rPr>
        <w:t>Hraniční směrovače</w:t>
      </w:r>
    </w:p>
    <w:p w14:paraId="05302F73" w14:textId="22D8CE88" w:rsidR="00ED1C21" w:rsidRDefault="00ED1C21" w:rsidP="00162063">
      <w:pPr>
        <w:jc w:val="both"/>
        <w:rPr>
          <w:rFonts w:cs="Arial"/>
          <w:sz w:val="18"/>
          <w:szCs w:val="18"/>
        </w:rPr>
      </w:pPr>
      <w:r w:rsidRPr="00513B1A">
        <w:rPr>
          <w:rFonts w:cs="Arial"/>
          <w:sz w:val="18"/>
          <w:szCs w:val="18"/>
        </w:rPr>
        <w:t>Na místo dvojice hraničních L3 přepínačů budou instalovány směrovače Cisco ASR1001X, které převezmou jejic</w:t>
      </w:r>
      <w:r w:rsidR="00162063">
        <w:rPr>
          <w:rFonts w:cs="Arial"/>
          <w:sz w:val="18"/>
          <w:szCs w:val="18"/>
        </w:rPr>
        <w:t>h funkci. Veškerá funkcionalita</w:t>
      </w:r>
      <w:r w:rsidRPr="00513B1A">
        <w:rPr>
          <w:rFonts w:cs="Arial"/>
          <w:sz w:val="18"/>
          <w:szCs w:val="18"/>
        </w:rPr>
        <w:t xml:space="preserve"> ze stávajících směrovačů bude přenesena na nový hardware. Na tyto hraniční směrovače bude dále připojen druhý poskytovatel konektivity – společnost O2. Adresní prostor společnosti CESNET bude nadále směrován přes příslušné spoje, adresní prostor společnosti O2 bude směrován přes samostatnou linku.</w:t>
      </w:r>
    </w:p>
    <w:p w14:paraId="0564DB32" w14:textId="77777777" w:rsidR="00D62816" w:rsidRPr="00513B1A" w:rsidRDefault="00D62816" w:rsidP="00162063">
      <w:pPr>
        <w:jc w:val="both"/>
        <w:rPr>
          <w:rFonts w:cs="Arial"/>
          <w:sz w:val="18"/>
          <w:szCs w:val="18"/>
        </w:rPr>
      </w:pPr>
    </w:p>
    <w:p w14:paraId="2498F0DF" w14:textId="77777777" w:rsidR="00ED1C21" w:rsidRPr="00513B1A" w:rsidRDefault="00ED1C21" w:rsidP="00162063">
      <w:pPr>
        <w:pStyle w:val="Odstavecseseznamem"/>
        <w:ind w:left="0"/>
        <w:jc w:val="both"/>
        <w:rPr>
          <w:rFonts w:cs="Arial"/>
          <w:b/>
          <w:sz w:val="18"/>
          <w:szCs w:val="18"/>
        </w:rPr>
      </w:pPr>
      <w:r w:rsidRPr="00513B1A">
        <w:rPr>
          <w:rFonts w:cs="Arial"/>
          <w:b/>
          <w:sz w:val="18"/>
          <w:szCs w:val="18"/>
        </w:rPr>
        <w:t>Přepínače</w:t>
      </w:r>
    </w:p>
    <w:p w14:paraId="1A5D674B" w14:textId="77777777" w:rsidR="00ED1C21" w:rsidRDefault="00ED1C21" w:rsidP="00162063">
      <w:pPr>
        <w:jc w:val="both"/>
        <w:rPr>
          <w:rFonts w:cs="Arial"/>
          <w:sz w:val="18"/>
          <w:szCs w:val="18"/>
        </w:rPr>
      </w:pPr>
      <w:r w:rsidRPr="00513B1A">
        <w:rPr>
          <w:rFonts w:cs="Arial"/>
          <w:sz w:val="18"/>
          <w:szCs w:val="18"/>
        </w:rPr>
        <w:t>Pro agregaci spojů směrem k firewallům bude využita dvojice přepínačů Cisco Catalyst WS-C3650-24TS-L. Hraniční směrovače a firewally jsou k přepínačům připojeny metodou primární uzel - primární přepínač, sekundární uzel - sekundární přepínač.</w:t>
      </w:r>
    </w:p>
    <w:p w14:paraId="5B2CDE2E" w14:textId="77777777" w:rsidR="00D62816" w:rsidRPr="00513B1A" w:rsidRDefault="00D62816" w:rsidP="00162063">
      <w:pPr>
        <w:jc w:val="both"/>
        <w:rPr>
          <w:rFonts w:cs="Arial"/>
          <w:sz w:val="18"/>
          <w:szCs w:val="18"/>
        </w:rPr>
      </w:pPr>
    </w:p>
    <w:p w14:paraId="0C505847" w14:textId="77777777" w:rsidR="00ED1C21" w:rsidRPr="00513B1A" w:rsidRDefault="00ED1C21" w:rsidP="00162063">
      <w:pPr>
        <w:pStyle w:val="Odstavecseseznamem"/>
        <w:ind w:left="0"/>
        <w:jc w:val="both"/>
        <w:rPr>
          <w:rFonts w:cs="Arial"/>
          <w:b/>
          <w:sz w:val="18"/>
          <w:szCs w:val="18"/>
        </w:rPr>
      </w:pPr>
      <w:r w:rsidRPr="00513B1A">
        <w:rPr>
          <w:rFonts w:cs="Arial"/>
          <w:b/>
          <w:sz w:val="18"/>
          <w:szCs w:val="18"/>
        </w:rPr>
        <w:t>Firewally</w:t>
      </w:r>
    </w:p>
    <w:p w14:paraId="01575FD5" w14:textId="77777777" w:rsidR="00ED1C21" w:rsidRDefault="00ED1C21" w:rsidP="00162063">
      <w:pPr>
        <w:jc w:val="both"/>
        <w:rPr>
          <w:rFonts w:cs="Arial"/>
          <w:sz w:val="18"/>
          <w:szCs w:val="18"/>
        </w:rPr>
      </w:pPr>
      <w:r w:rsidRPr="00513B1A">
        <w:rPr>
          <w:rFonts w:cs="Arial"/>
          <w:sz w:val="18"/>
          <w:szCs w:val="18"/>
        </w:rPr>
        <w:t>Stávající firewally Cisco ASA 5550 a 5520 budou nahrazeny dvojicí Cisco ASA 5585 s procesorem SSP10. Firewally převezmou veškerou funkcionalitu původních firewallů, tedy zejména překlad adres a filtrační pravidla. Na nové firewally bude převedena rovněž funkcionalita původního firewallu ASA 5520, který zajišťoval směrování a filtrování provozu do sítě O2. Součástí prací bude změna způsobu konfigurace překladů ze stávajícího software 8.2 na software 9.X (cca 160 pravidel) a odstranění nepoužívaných pravidel ze stávající konfigurace.</w:t>
      </w:r>
    </w:p>
    <w:p w14:paraId="47A2FA47" w14:textId="77777777" w:rsidR="00D62816" w:rsidRPr="00513B1A" w:rsidRDefault="00D62816" w:rsidP="00162063">
      <w:pPr>
        <w:jc w:val="both"/>
        <w:rPr>
          <w:rFonts w:cs="Arial"/>
          <w:sz w:val="18"/>
          <w:szCs w:val="18"/>
        </w:rPr>
      </w:pPr>
    </w:p>
    <w:p w14:paraId="10041F29" w14:textId="77777777" w:rsidR="00ED1C21" w:rsidRPr="00513B1A" w:rsidRDefault="00ED1C21" w:rsidP="00162063">
      <w:pPr>
        <w:pStyle w:val="Odstavecseseznamem"/>
        <w:ind w:left="0"/>
        <w:jc w:val="both"/>
        <w:rPr>
          <w:rFonts w:cs="Arial"/>
          <w:b/>
          <w:sz w:val="18"/>
          <w:szCs w:val="18"/>
        </w:rPr>
      </w:pPr>
      <w:r w:rsidRPr="00513B1A">
        <w:rPr>
          <w:rFonts w:cs="Arial"/>
          <w:b/>
          <w:sz w:val="18"/>
          <w:szCs w:val="18"/>
        </w:rPr>
        <w:t>Další požadavky</w:t>
      </w:r>
    </w:p>
    <w:p w14:paraId="092C24E4" w14:textId="77777777" w:rsidR="00ED1C21" w:rsidRDefault="00ED1C21" w:rsidP="00162063">
      <w:pPr>
        <w:jc w:val="both"/>
        <w:rPr>
          <w:rFonts w:cs="Arial"/>
          <w:sz w:val="18"/>
          <w:szCs w:val="18"/>
        </w:rPr>
      </w:pPr>
      <w:r w:rsidRPr="00513B1A">
        <w:rPr>
          <w:rFonts w:cs="Arial"/>
          <w:sz w:val="18"/>
          <w:szCs w:val="18"/>
        </w:rPr>
        <w:t xml:space="preserve">Součástí dodávky bude i čtveřice přepínačů </w:t>
      </w:r>
      <w:r w:rsidRPr="00513B1A">
        <w:rPr>
          <w:rFonts w:eastAsia="Times New Roman" w:cs="Arial"/>
          <w:sz w:val="18"/>
          <w:szCs w:val="18"/>
          <w:lang w:eastAsia="cs-CZ"/>
        </w:rPr>
        <w:t>Nexus 2348TQ</w:t>
      </w:r>
      <w:r w:rsidRPr="00513B1A">
        <w:rPr>
          <w:rFonts w:cs="Arial"/>
          <w:sz w:val="18"/>
          <w:szCs w:val="18"/>
        </w:rPr>
        <w:t xml:space="preserve"> pro rozšíření jiné části infrastruktury.</w:t>
      </w:r>
    </w:p>
    <w:p w14:paraId="79216608" w14:textId="77777777" w:rsidR="00ED1C21" w:rsidRPr="00513B1A" w:rsidRDefault="00ED1C21" w:rsidP="008F2B59">
      <w:pPr>
        <w:jc w:val="both"/>
        <w:rPr>
          <w:rFonts w:cs="Arial"/>
          <w:sz w:val="18"/>
          <w:szCs w:val="18"/>
        </w:rPr>
      </w:pPr>
    </w:p>
    <w:p w14:paraId="63C83F2D" w14:textId="77777777" w:rsidR="00ED1C21" w:rsidRPr="008F2B59" w:rsidRDefault="00ED1C21" w:rsidP="00ED1C21">
      <w:pPr>
        <w:rPr>
          <w:b/>
          <w:szCs w:val="20"/>
        </w:rPr>
      </w:pPr>
      <w:r w:rsidRPr="008F2B59">
        <w:rPr>
          <w:b/>
          <w:szCs w:val="20"/>
        </w:rPr>
        <w:t>Požadovaný hardware</w:t>
      </w:r>
    </w:p>
    <w:tbl>
      <w:tblPr>
        <w:tblW w:w="9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6080"/>
        <w:gridCol w:w="1000"/>
      </w:tblGrid>
      <w:tr w:rsidR="00ED1C21" w:rsidRPr="008808FD" w14:paraId="6B1674A4" w14:textId="77777777" w:rsidTr="00D85488">
        <w:trPr>
          <w:trHeight w:val="288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9929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kód výrobce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7E62" w14:textId="27BA5870" w:rsidR="00ED1C21" w:rsidRPr="008808FD" w:rsidRDefault="009B1480" w:rsidP="00D85488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P</w:t>
            </w:r>
            <w:r w:rsidR="00ED1C21" w:rsidRPr="008808F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opis položky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29D4" w14:textId="30EAFA9D" w:rsidR="00ED1C21" w:rsidRPr="008808FD" w:rsidRDefault="00162063" w:rsidP="00D85488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M</w:t>
            </w:r>
            <w:r w:rsidR="00ED1C21" w:rsidRPr="008808F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nožství</w:t>
            </w:r>
            <w:r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 ks</w:t>
            </w:r>
          </w:p>
        </w:tc>
      </w:tr>
      <w:tr w:rsidR="00ED1C21" w:rsidRPr="008808FD" w14:paraId="3A5EB37A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B47C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CB18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2D96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ED1C21" w:rsidRPr="008808FD" w14:paraId="4C020059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81CF2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N2K-C2348TQ4F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B50A5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Nexus 2348TQ with 4 Bidi or 2FET-40G and 8FET-10G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1B6E3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4</w:t>
            </w:r>
          </w:p>
        </w:tc>
      </w:tr>
      <w:tr w:rsidR="00ED1C21" w:rsidRPr="008808FD" w14:paraId="61241A4E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44707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N2K-QSFPBD-QSFPBD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59237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N2K Uplink option QSFP-Bidi with QSFP Bidi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70413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4</w:t>
            </w:r>
          </w:p>
        </w:tc>
      </w:tr>
      <w:tr w:rsidR="00ED1C21" w:rsidRPr="008808FD" w14:paraId="2966E8E3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2052B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CAB-9K10A-EU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D0C80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Power Cord, 250VAC 10A CEE 7/7 Plug, EU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56815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8</w:t>
            </w:r>
          </w:p>
        </w:tc>
      </w:tr>
      <w:tr w:rsidR="00ED1C21" w:rsidRPr="008808FD" w14:paraId="4201F672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11EA9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21D34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QSFP40G BiDi Short-reach Transceiver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70545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16</w:t>
            </w:r>
          </w:p>
        </w:tc>
      </w:tr>
      <w:tr w:rsidR="00ED1C21" w:rsidRPr="008808FD" w14:paraId="421FABE6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83DBE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N2348TQ-FA-BUN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5830E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Standard airflow pack: N2K-C2348TQ, 2AC PS, 3 Fan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1928A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4</w:t>
            </w:r>
          </w:p>
        </w:tc>
      </w:tr>
      <w:tr w:rsidR="00ED1C21" w:rsidRPr="008808FD" w14:paraId="58D8BFA7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26262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51C8C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5039F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ED1C21" w:rsidRPr="008808FD" w14:paraId="7B2F4011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D6228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ASR1001-X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B4F01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Cisco ASR1001-X Chassis, 6 built-in GE, Dual P/S, 8GB DRAM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2B539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ED1C21" w:rsidRPr="008808FD" w14:paraId="6BD71A9E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9CFC0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SLASR1-IPB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3D118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Cisco ASR 1000 IP BASE License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93F1E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ED1C21" w:rsidRPr="008808FD" w14:paraId="608145E7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50C7F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CON-PSRT-SLASR1IK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D2998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PRTNR SS 8X5XNBD Cisco ASR 1000 IP BASE License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194AA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ED1C21" w:rsidRPr="008808FD" w14:paraId="756B5BD9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38A67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ASR1K-INTERNET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1894E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ASR1K-Int Edge/Peering incl. BGP/NAT/ZBFW - tracking only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D40CB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ED1C21" w:rsidRPr="008808FD" w14:paraId="4FED8985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F8533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GLC-SX-MMD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5C8A0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1000BASE-SX SFP transceiver module, MMF, 850nm, DOM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E6676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4</w:t>
            </w:r>
          </w:p>
        </w:tc>
      </w:tr>
      <w:tr w:rsidR="00ED1C21" w:rsidRPr="008808FD" w14:paraId="137B1A87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1862F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GLC-LH-SMD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5B53B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1000BASE-LX/LH SFP transceiver module, MMF/SMF, 1310nm, DOM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67172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ED1C21" w:rsidRPr="008808FD" w14:paraId="3CFA981E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5671C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M-ASR1001X-8GB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1949B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Cisco ASR1001-X 8GB DRAM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EECAD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ED1C21" w:rsidRPr="008808FD" w14:paraId="49214BCA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A869F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NIM-BLANK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B65CA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Blank faceplate for NIM slot on Cisco ISR 4400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CE31A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ED1C21" w:rsidRPr="008808FD" w14:paraId="653A7232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55B14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SPA-BLANK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3C7CF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Blank Cover for regular SPA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53D39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ED1C21" w:rsidRPr="008808FD" w14:paraId="7842204F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BD4BD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SASR1K1XUK9-316S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D11B5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Cisco ASR1001-X IOS XE UNIVERSAL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D0554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ED1C21" w:rsidRPr="008808FD" w14:paraId="5ACAAF27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E6AC4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ASR1001-X-PWR-AC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2A29E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Cisco ASR1001-X AC Power Supply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550D3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4</w:t>
            </w:r>
          </w:p>
        </w:tc>
      </w:tr>
      <w:tr w:rsidR="00ED1C21" w:rsidRPr="008808FD" w14:paraId="378A89F8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E58B7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CAB-ACE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E2D63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AC Power Cord (Europe), C13, CEE 7, 1.5M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FFEB0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4</w:t>
            </w:r>
          </w:p>
        </w:tc>
      </w:tr>
      <w:tr w:rsidR="00ED1C21" w:rsidRPr="008808FD" w14:paraId="3BA21B59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BB560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A0C3F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4CE11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ED1C21" w:rsidRPr="008808FD" w14:paraId="2E7E1D15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FEF83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WS-C3650-24TS-L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447AF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Cisco Catalyst 3650 24 Port Data 4x1G Uplink LAN Base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EEF46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ED1C21" w:rsidRPr="008808FD" w14:paraId="2CE28317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E8180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S3650UK9-36E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AE14C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CAT3650 Universal k9 image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1D343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ED1C21" w:rsidRPr="008808FD" w14:paraId="6C2C9566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BC35B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PWR-C2-250WAC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21DCE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250W AC Config 2 Power Supply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E0D9A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ED1C21" w:rsidRPr="008808FD" w14:paraId="7BC02A2F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C5CB3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PWR-C2-250WAC/2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CEF0F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250W AC Config 2 Secondary Power Supply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BD67C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ED1C21" w:rsidRPr="008808FD" w14:paraId="6189FFBD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F56CC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CAB-TA-EU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17E0A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Europe AC Type A Power Cable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D2CBD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4</w:t>
            </w:r>
          </w:p>
        </w:tc>
      </w:tr>
      <w:tr w:rsidR="00ED1C21" w:rsidRPr="008808FD" w14:paraId="12A13678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4CE87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STACK-T2-BLANK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3D4DA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Type 2 Stacking Blank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997CC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ED1C21" w:rsidRPr="008808FD" w14:paraId="2731EAE8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34666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0A8B8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589BD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ED1C21" w:rsidRPr="008808FD" w14:paraId="60FAEFB9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D988E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ASA5585-S10-K9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243FF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ASA 5585-X Chassis with SSP10, 8GE, 2GE Mgt, 1 AC, 3DES/AES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76143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ED1C21" w:rsidRPr="008808FD" w14:paraId="4DC8A7B7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B88BE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ASA5585-PWR-AC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99027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ASA 5585-X AC Power Supply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C0BAC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ED1C21" w:rsidRPr="008808FD" w14:paraId="1EC34FFE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6F66B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SF-ASA-X-9.1-K8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81FAB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ASA 9.1 Software image for ASA 5500-X Series,5585-X &amp; ASA-SM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3B0D3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ED1C21" w:rsidRPr="008808FD" w14:paraId="043435E8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085BC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CAB-AC-2500W-EU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75B8E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Power Cord, 250Vac 16A, Europe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043C1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4</w:t>
            </w:r>
          </w:p>
        </w:tc>
      </w:tr>
      <w:tr w:rsidR="00ED1C21" w:rsidRPr="008808FD" w14:paraId="1E3E43DB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4C33F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ASA5585-BLANK-F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32A0A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ASA 5585-X Full Width Blank Slot Cover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0BFE3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ED1C21" w:rsidRPr="008808FD" w14:paraId="5F8A9BEC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DDA9C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ASA5585-BLANK-HD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87965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ASA 5585-X Hard Drive Blank Slot Cover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61904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4</w:t>
            </w:r>
          </w:p>
        </w:tc>
      </w:tr>
      <w:tr w:rsidR="00ED1C21" w:rsidRPr="008808FD" w14:paraId="600C7BCE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C951C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ASA5500-ENCR-K9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12DFD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ASA 5500 Strong Encryption License (3DES/AES)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DFC15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ED1C21" w:rsidRPr="008808FD" w14:paraId="185F9F8D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6874B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ASA-SSP-10-INC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132F1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ASA 5585-X SSP-10 with 8GE,2SFP, incl with bundle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C3A90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ED1C21" w:rsidRPr="008808FD" w14:paraId="0C7C1F26" w14:textId="77777777" w:rsidTr="00D85488">
        <w:trPr>
          <w:trHeight w:val="22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893A7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ASA5585-PWR-AC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546AF" w14:textId="77777777" w:rsidR="00ED1C21" w:rsidRPr="008808FD" w:rsidRDefault="00ED1C21" w:rsidP="00D85488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ASA 5585-X AC Power Supply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57952" w14:textId="77777777" w:rsidR="00ED1C21" w:rsidRPr="008808FD" w:rsidRDefault="00ED1C21" w:rsidP="00D85488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8808FD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</w:tbl>
    <w:p w14:paraId="10C3BEE9" w14:textId="77777777" w:rsidR="00ED1C21" w:rsidRDefault="00ED1C21" w:rsidP="00ED1C21">
      <w:pPr>
        <w:rPr>
          <w:rFonts w:cs="Arial"/>
          <w:sz w:val="18"/>
          <w:szCs w:val="18"/>
        </w:rPr>
      </w:pPr>
    </w:p>
    <w:p w14:paraId="70B8CC5F" w14:textId="77777777" w:rsidR="002E7FAD" w:rsidRDefault="002E7FAD" w:rsidP="002E7FAD">
      <w:pPr>
        <w:jc w:val="both"/>
        <w:rPr>
          <w:rFonts w:cs="Arial"/>
          <w:sz w:val="18"/>
          <w:szCs w:val="18"/>
        </w:rPr>
      </w:pPr>
    </w:p>
    <w:p w14:paraId="7C855C02" w14:textId="77777777" w:rsidR="002E7FAD" w:rsidRPr="00A61D89" w:rsidRDefault="002E7FAD" w:rsidP="002E7FAD">
      <w:pPr>
        <w:jc w:val="both"/>
        <w:rPr>
          <w:rFonts w:cs="Arial"/>
          <w:b/>
          <w:sz w:val="18"/>
          <w:szCs w:val="18"/>
        </w:rPr>
      </w:pPr>
      <w:r w:rsidRPr="00A61D89">
        <w:rPr>
          <w:rFonts w:cs="Arial"/>
          <w:b/>
          <w:sz w:val="18"/>
          <w:szCs w:val="18"/>
        </w:rPr>
        <w:t>Realizační projekt a dokumentace cílového stavu</w:t>
      </w:r>
    </w:p>
    <w:p w14:paraId="1F7B1B6F" w14:textId="33087538" w:rsidR="002E7FAD" w:rsidRDefault="002E7FAD" w:rsidP="002E7FAD">
      <w:pPr>
        <w:jc w:val="both"/>
        <w:rPr>
          <w:rFonts w:cs="Arial"/>
          <w:sz w:val="18"/>
          <w:szCs w:val="18"/>
        </w:rPr>
      </w:pPr>
      <w:r w:rsidRPr="00513B1A">
        <w:rPr>
          <w:rFonts w:cs="Arial"/>
          <w:sz w:val="18"/>
          <w:szCs w:val="18"/>
        </w:rPr>
        <w:t>Součástí dodávky je vypracování realizačního projektu a dokumentace cílového s</w:t>
      </w:r>
      <w:r>
        <w:rPr>
          <w:rFonts w:cs="Arial"/>
          <w:sz w:val="18"/>
          <w:szCs w:val="18"/>
        </w:rPr>
        <w:t>tavu s níže uvedenou strukturou:</w:t>
      </w:r>
      <w:r w:rsidRPr="00513B1A">
        <w:rPr>
          <w:rFonts w:cs="Arial"/>
          <w:sz w:val="18"/>
          <w:szCs w:val="18"/>
        </w:rPr>
        <w:t xml:space="preserve"> </w:t>
      </w:r>
    </w:p>
    <w:p w14:paraId="5BA1FB6E" w14:textId="77777777" w:rsidR="002E7FAD" w:rsidRDefault="002E7FAD" w:rsidP="002E7FAD">
      <w:pPr>
        <w:jc w:val="both"/>
        <w:rPr>
          <w:rFonts w:cs="Arial"/>
          <w:sz w:val="18"/>
          <w:szCs w:val="18"/>
        </w:rPr>
      </w:pPr>
    </w:p>
    <w:p w14:paraId="758DE7EC" w14:textId="77777777" w:rsidR="002E7FAD" w:rsidRPr="00513B1A" w:rsidRDefault="002E7FAD" w:rsidP="002E7FAD">
      <w:pPr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Struktura projektu a  dokumentace cílového stavu</w:t>
      </w:r>
    </w:p>
    <w:p w14:paraId="60074E2E" w14:textId="77777777" w:rsidR="002E7FAD" w:rsidRPr="00513B1A" w:rsidRDefault="002E7FAD" w:rsidP="002E7FAD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rPr>
          <w:rFonts w:cs="Arial"/>
          <w:sz w:val="18"/>
          <w:szCs w:val="18"/>
        </w:rPr>
      </w:pPr>
      <w:r w:rsidRPr="00513B1A">
        <w:rPr>
          <w:rFonts w:cs="Arial"/>
          <w:sz w:val="18"/>
          <w:szCs w:val="18"/>
        </w:rPr>
        <w:t xml:space="preserve">Rekapitulace zadání </w:t>
      </w:r>
    </w:p>
    <w:p w14:paraId="134F27E2" w14:textId="77777777" w:rsidR="002E7FAD" w:rsidRPr="00513B1A" w:rsidRDefault="002E7FAD" w:rsidP="002E7FAD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rPr>
          <w:rFonts w:cs="Arial"/>
          <w:sz w:val="18"/>
          <w:szCs w:val="18"/>
        </w:rPr>
      </w:pPr>
      <w:r w:rsidRPr="00513B1A">
        <w:rPr>
          <w:rFonts w:cs="Arial"/>
          <w:sz w:val="18"/>
          <w:szCs w:val="18"/>
        </w:rPr>
        <w:t>Cílový stav</w:t>
      </w:r>
    </w:p>
    <w:p w14:paraId="5EB9D587" w14:textId="77777777" w:rsidR="002E7FAD" w:rsidRPr="00513B1A" w:rsidRDefault="002E7FAD" w:rsidP="002E7FAD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rPr>
          <w:rFonts w:cs="Arial"/>
          <w:sz w:val="18"/>
          <w:szCs w:val="18"/>
        </w:rPr>
      </w:pPr>
      <w:r w:rsidRPr="00513B1A">
        <w:rPr>
          <w:rFonts w:cs="Arial"/>
          <w:sz w:val="18"/>
          <w:szCs w:val="18"/>
        </w:rPr>
        <w:t>Celkový popis řešení</w:t>
      </w:r>
    </w:p>
    <w:p w14:paraId="1A418060" w14:textId="77777777" w:rsidR="002E7FAD" w:rsidRPr="00513B1A" w:rsidRDefault="002E7FAD" w:rsidP="002E7FAD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rPr>
          <w:rFonts w:cs="Arial"/>
          <w:sz w:val="18"/>
          <w:szCs w:val="18"/>
        </w:rPr>
      </w:pPr>
      <w:r w:rsidRPr="00513B1A">
        <w:rPr>
          <w:rFonts w:cs="Arial"/>
          <w:sz w:val="18"/>
          <w:szCs w:val="18"/>
        </w:rPr>
        <w:t>Externí směrovače</w:t>
      </w:r>
    </w:p>
    <w:p w14:paraId="5DE69EAB" w14:textId="77777777" w:rsidR="002E7FAD" w:rsidRPr="00513B1A" w:rsidRDefault="002E7FAD" w:rsidP="002E7FAD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rPr>
          <w:rFonts w:cs="Arial"/>
          <w:sz w:val="18"/>
          <w:szCs w:val="18"/>
        </w:rPr>
      </w:pPr>
      <w:r w:rsidRPr="00513B1A">
        <w:rPr>
          <w:rFonts w:cs="Arial"/>
          <w:sz w:val="18"/>
          <w:szCs w:val="18"/>
        </w:rPr>
        <w:t>Externí přepínače</w:t>
      </w:r>
    </w:p>
    <w:p w14:paraId="7361DE02" w14:textId="77777777" w:rsidR="002E7FAD" w:rsidRPr="00513B1A" w:rsidRDefault="002E7FAD" w:rsidP="002E7FAD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rPr>
          <w:rFonts w:cs="Arial"/>
          <w:sz w:val="18"/>
          <w:szCs w:val="18"/>
        </w:rPr>
      </w:pPr>
      <w:r w:rsidRPr="00513B1A">
        <w:rPr>
          <w:rFonts w:cs="Arial"/>
          <w:sz w:val="18"/>
          <w:szCs w:val="18"/>
        </w:rPr>
        <w:t>Externí firewally</w:t>
      </w:r>
    </w:p>
    <w:p w14:paraId="0C8EF568" w14:textId="77777777" w:rsidR="002E7FAD" w:rsidRPr="00513B1A" w:rsidRDefault="002E7FAD" w:rsidP="002E7FAD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rPr>
          <w:rFonts w:cs="Arial"/>
          <w:sz w:val="18"/>
          <w:szCs w:val="18"/>
        </w:rPr>
      </w:pPr>
      <w:r w:rsidRPr="00513B1A">
        <w:rPr>
          <w:rFonts w:cs="Arial"/>
          <w:sz w:val="18"/>
          <w:szCs w:val="18"/>
        </w:rPr>
        <w:t>Síťová infrastruktura pro konektivitu do sítě O2</w:t>
      </w:r>
    </w:p>
    <w:p w14:paraId="636941DD" w14:textId="77777777" w:rsidR="002E7FAD" w:rsidRPr="00513B1A" w:rsidRDefault="002E7FAD" w:rsidP="002E7FAD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rPr>
          <w:rFonts w:cs="Arial"/>
          <w:sz w:val="18"/>
          <w:szCs w:val="18"/>
        </w:rPr>
      </w:pPr>
      <w:r w:rsidRPr="00513B1A">
        <w:rPr>
          <w:rFonts w:cs="Arial"/>
          <w:sz w:val="18"/>
          <w:szCs w:val="18"/>
        </w:rPr>
        <w:t>Příklady konfigurací</w:t>
      </w:r>
    </w:p>
    <w:p w14:paraId="5810A622" w14:textId="77777777" w:rsidR="002E7FAD" w:rsidRPr="00513B1A" w:rsidRDefault="002E7FAD" w:rsidP="002E7FAD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rPr>
          <w:rFonts w:cs="Arial"/>
          <w:sz w:val="18"/>
          <w:szCs w:val="18"/>
        </w:rPr>
      </w:pPr>
      <w:r w:rsidRPr="00513B1A">
        <w:rPr>
          <w:rFonts w:cs="Arial"/>
          <w:sz w:val="18"/>
          <w:szCs w:val="18"/>
        </w:rPr>
        <w:t>Harmonogram prací</w:t>
      </w:r>
    </w:p>
    <w:p w14:paraId="11C240F1" w14:textId="77777777" w:rsidR="002E7FAD" w:rsidRPr="00513B1A" w:rsidRDefault="002E7FAD" w:rsidP="002E7FAD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rPr>
          <w:rFonts w:cs="Arial"/>
          <w:sz w:val="18"/>
          <w:szCs w:val="18"/>
        </w:rPr>
      </w:pPr>
      <w:r w:rsidRPr="00513B1A">
        <w:rPr>
          <w:rFonts w:cs="Arial"/>
          <w:sz w:val="18"/>
          <w:szCs w:val="18"/>
        </w:rPr>
        <w:t>Požadavky na součinnost</w:t>
      </w:r>
    </w:p>
    <w:p w14:paraId="6442282D" w14:textId="77777777" w:rsidR="002E7FAD" w:rsidRPr="00513B1A" w:rsidRDefault="002E7FAD" w:rsidP="002E7FAD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rPr>
          <w:rFonts w:cs="Arial"/>
          <w:sz w:val="18"/>
          <w:szCs w:val="18"/>
        </w:rPr>
      </w:pPr>
      <w:r w:rsidRPr="00513B1A">
        <w:rPr>
          <w:rFonts w:cs="Arial"/>
          <w:sz w:val="18"/>
          <w:szCs w:val="18"/>
        </w:rPr>
        <w:t>Postup prací</w:t>
      </w:r>
    </w:p>
    <w:p w14:paraId="590C4340" w14:textId="77777777" w:rsidR="002E7FAD" w:rsidRPr="00513B1A" w:rsidRDefault="002E7FAD" w:rsidP="002E7FAD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rPr>
          <w:rFonts w:cs="Arial"/>
          <w:sz w:val="18"/>
          <w:szCs w:val="18"/>
        </w:rPr>
      </w:pPr>
      <w:r w:rsidRPr="00513B1A">
        <w:rPr>
          <w:rFonts w:cs="Arial"/>
          <w:sz w:val="18"/>
          <w:szCs w:val="18"/>
        </w:rPr>
        <w:t>Popis akceptačních testů</w:t>
      </w:r>
    </w:p>
    <w:p w14:paraId="467CE696" w14:textId="77777777" w:rsidR="002E7FAD" w:rsidRPr="00513B1A" w:rsidRDefault="002E7FAD" w:rsidP="002E7FAD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rPr>
          <w:rFonts w:cs="Arial"/>
          <w:sz w:val="18"/>
          <w:szCs w:val="18"/>
        </w:rPr>
      </w:pPr>
      <w:r w:rsidRPr="00513B1A">
        <w:rPr>
          <w:rFonts w:cs="Arial"/>
          <w:sz w:val="18"/>
          <w:szCs w:val="18"/>
        </w:rPr>
        <w:t xml:space="preserve">Ověření funkčnosti </w:t>
      </w:r>
    </w:p>
    <w:p w14:paraId="40A6D764" w14:textId="77777777" w:rsidR="002E7FAD" w:rsidRPr="00513B1A" w:rsidRDefault="002E7FAD" w:rsidP="002E7FAD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rPr>
          <w:rFonts w:cs="Arial"/>
          <w:sz w:val="18"/>
          <w:szCs w:val="18"/>
        </w:rPr>
      </w:pPr>
      <w:r w:rsidRPr="00513B1A">
        <w:rPr>
          <w:rFonts w:cs="Arial"/>
          <w:sz w:val="18"/>
          <w:szCs w:val="18"/>
        </w:rPr>
        <w:t>Testy výpadků</w:t>
      </w:r>
    </w:p>
    <w:p w14:paraId="0E988331" w14:textId="77777777" w:rsidR="002E7FAD" w:rsidRDefault="002E7FAD" w:rsidP="002E7FAD">
      <w:pPr>
        <w:jc w:val="both"/>
        <w:rPr>
          <w:rFonts w:cs="Arial"/>
          <w:sz w:val="18"/>
          <w:szCs w:val="18"/>
        </w:rPr>
      </w:pPr>
    </w:p>
    <w:p w14:paraId="2327B08A" w14:textId="50D821E1" w:rsidR="002E7FAD" w:rsidRDefault="002E7FAD" w:rsidP="002E7FAD">
      <w:pPr>
        <w:jc w:val="both"/>
        <w:rPr>
          <w:rFonts w:cs="Arial"/>
          <w:sz w:val="18"/>
          <w:szCs w:val="18"/>
        </w:rPr>
      </w:pPr>
      <w:r w:rsidRPr="00513B1A">
        <w:rPr>
          <w:rFonts w:cs="Arial"/>
          <w:sz w:val="18"/>
          <w:szCs w:val="18"/>
        </w:rPr>
        <w:t>Realizační projekt bude obsahovat seznam všech prací s podrobným postupem implementace a návrh akceptačních testů. V rámci akceptačních testů bude prověřena funkcionalita veškerého dodaného hardware včetně testu celkové odolnosti řešení proti výpadku jednotlivých komponent. Pro každý akceptační test bude uveden podrobný popis testu, předpoklady, testovací postup a způsob vyhodnocení úspěšnosti.</w:t>
      </w:r>
    </w:p>
    <w:p w14:paraId="3ACB8422" w14:textId="77777777" w:rsidR="00030BEF" w:rsidRPr="00513B1A" w:rsidRDefault="00030BEF" w:rsidP="002E7FAD">
      <w:pPr>
        <w:jc w:val="both"/>
        <w:rPr>
          <w:rFonts w:cs="Arial"/>
          <w:sz w:val="18"/>
          <w:szCs w:val="18"/>
        </w:rPr>
      </w:pPr>
    </w:p>
    <w:p w14:paraId="44AC62B1" w14:textId="77777777" w:rsidR="002E7FAD" w:rsidRDefault="002E7FAD" w:rsidP="002E7FAD">
      <w:pPr>
        <w:jc w:val="both"/>
        <w:rPr>
          <w:rFonts w:cs="Arial"/>
          <w:sz w:val="18"/>
          <w:szCs w:val="18"/>
        </w:rPr>
      </w:pPr>
      <w:r w:rsidRPr="00513B1A">
        <w:rPr>
          <w:rFonts w:cs="Arial"/>
          <w:sz w:val="18"/>
          <w:szCs w:val="18"/>
        </w:rPr>
        <w:t xml:space="preserve">Veškerá dokumentace bude dodána v obdobné struktuře a rozsahu. Všechny dokumenty budou předány v elektronické formě ve formátu Microsoft Word, Microsoft Visio a Adobe PDF. </w:t>
      </w:r>
    </w:p>
    <w:p w14:paraId="481BC069" w14:textId="77777777" w:rsidR="002E7FAD" w:rsidRPr="00513B1A" w:rsidRDefault="002E7FAD" w:rsidP="002E7FAD">
      <w:pPr>
        <w:jc w:val="both"/>
        <w:rPr>
          <w:rFonts w:cs="Arial"/>
          <w:sz w:val="18"/>
          <w:szCs w:val="18"/>
        </w:rPr>
      </w:pPr>
    </w:p>
    <w:p w14:paraId="75249D98" w14:textId="296DB75A" w:rsidR="00030BEF" w:rsidRPr="00030BEF" w:rsidRDefault="002E7FAD" w:rsidP="00846730">
      <w:pPr>
        <w:jc w:val="both"/>
        <w:rPr>
          <w:rFonts w:cs="Arial"/>
          <w:szCs w:val="20"/>
        </w:rPr>
      </w:pPr>
      <w:r w:rsidRPr="00030BEF">
        <w:rPr>
          <w:rFonts w:cs="Arial"/>
          <w:sz w:val="18"/>
          <w:szCs w:val="18"/>
        </w:rPr>
        <w:t xml:space="preserve">Na veškeré práce je požadován implementační harmonogram. </w:t>
      </w:r>
      <w:r w:rsidR="00030BEF" w:rsidRPr="00030BEF">
        <w:rPr>
          <w:rFonts w:cs="Arial"/>
          <w:szCs w:val="20"/>
        </w:rPr>
        <w:t xml:space="preserve">Prodávající se zavazuje postupovat při provádění instalačních a konfiguračních prací v souladu s požadavky a pokyny kupujícího tak, aby tyto práce nijak neovlivňovaly produkční provoz kupujícího. Zejména se zavazuje provádět tyto práce tak, aby byla minimalizována délka trvání a četnost případných výpadků konektivity v průběhu provádění prací. Pro provádění těchto prací jsou smluvní strany povinny písemně dohodnout časové okamžiky či období vhodné pro realizaci konkrétních prací, jež je prodávající povinen dodržet. </w:t>
      </w:r>
    </w:p>
    <w:p w14:paraId="5CD5CB9D" w14:textId="77777777" w:rsidR="00731E1C" w:rsidRDefault="00731E1C" w:rsidP="00E53743">
      <w:pPr>
        <w:pStyle w:val="ListNumber-ContractCzechRadio"/>
        <w:numPr>
          <w:ilvl w:val="0"/>
          <w:numId w:val="0"/>
        </w:numPr>
      </w:pPr>
    </w:p>
    <w:p w14:paraId="11180B61" w14:textId="77777777" w:rsidR="00ED1C21" w:rsidRDefault="00ED1C21" w:rsidP="00E53743">
      <w:pPr>
        <w:pStyle w:val="ListNumber-ContractCzechRadio"/>
        <w:numPr>
          <w:ilvl w:val="0"/>
          <w:numId w:val="0"/>
        </w:numPr>
      </w:pPr>
    </w:p>
    <w:p w14:paraId="62794B99" w14:textId="77777777" w:rsidR="00ED1C21" w:rsidRDefault="00ED1C21" w:rsidP="00E53743">
      <w:pPr>
        <w:pStyle w:val="ListNumber-ContractCzechRadio"/>
        <w:numPr>
          <w:ilvl w:val="0"/>
          <w:numId w:val="0"/>
        </w:numPr>
      </w:pPr>
    </w:p>
    <w:p w14:paraId="1136C1D0" w14:textId="77777777" w:rsidR="00A72EF8" w:rsidRDefault="00A72EF8" w:rsidP="00846730">
      <w:pPr>
        <w:pStyle w:val="SubjectName-ContractCzechRadio"/>
      </w:pPr>
    </w:p>
    <w:p w14:paraId="5CD5CB9E" w14:textId="1D3C0D8B" w:rsidR="008F663C" w:rsidRDefault="008F663C" w:rsidP="008F663C">
      <w:pPr>
        <w:pStyle w:val="SubjectName-ContractCzechRadio"/>
        <w:jc w:val="center"/>
      </w:pPr>
      <w:r w:rsidRPr="006D0812">
        <w:t>PŘÍLOHA</w:t>
      </w:r>
      <w:r>
        <w:t xml:space="preserve"> </w:t>
      </w:r>
      <w:r w:rsidRPr="006D0812">
        <w:t xml:space="preserve">– </w:t>
      </w:r>
      <w:r w:rsidR="004B0EE5">
        <w:t xml:space="preserve"> CENOVÁ SPECIFIKACE </w:t>
      </w:r>
      <w:r w:rsidR="00A72EF8">
        <w:t>PLNĚNÍ</w:t>
      </w:r>
    </w:p>
    <w:p w14:paraId="43DF600A" w14:textId="77777777" w:rsidR="004577E7" w:rsidRPr="004577E7" w:rsidRDefault="004577E7" w:rsidP="007275D7">
      <w:pPr>
        <w:pStyle w:val="SubjectSpecification-ContractCzechRadio"/>
      </w:pPr>
    </w:p>
    <w:tbl>
      <w:tblPr>
        <w:tblW w:w="10632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5103"/>
        <w:gridCol w:w="850"/>
        <w:gridCol w:w="1134"/>
        <w:gridCol w:w="1276"/>
      </w:tblGrid>
      <w:tr w:rsidR="003409EA" w:rsidRPr="003409EA" w14:paraId="759C611A" w14:textId="77777777" w:rsidTr="003409EA">
        <w:trPr>
          <w:trHeight w:val="6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AB63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Kód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DEB1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Popis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EB18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EB370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Cena v Kč/ks bez DPH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A09C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Cena celkem v Kč bez DPH</w:t>
            </w:r>
          </w:p>
        </w:tc>
      </w:tr>
      <w:tr w:rsidR="003409EA" w:rsidRPr="003409EA" w14:paraId="6AD35CA1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19E2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BBB1C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EA01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EF11F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4F40D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409EA" w:rsidRPr="003409EA" w14:paraId="3D2E5D39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57862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N2K-C2348TQ4F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83706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Nexus 2348TQ with 4 Bidi or 2FET-40G and 8FET-10G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987A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01D5C1B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36534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6D4646E5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B2BAC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záruka 1 rok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748C4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 xml:space="preserve"> 8X5XNBD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F5487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B5AAA43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2C9D9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41EA48BB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AC0D1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N2K-QSFPBD-QSFPBD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F4E7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N2K Uplink option QSFP-Bidi with QSFP Bidi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4019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322D46D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2F2B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364274FA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50C0B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CAB-9K10A-EU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BE13A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Power Cord, 250VAC 10A CEE 7/7 Plug, EU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C691A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438EE06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04561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79FDA00D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E7363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QSFP-40G-SR-BD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D6B44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QSFP40G BiDi Short-reach Transceiver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E26D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5533774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33E66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2E3B0462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FA20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N2348TQ-FA-BUN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56A94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Standard airflow pack: N2K-C2348TQ, 2AC PS, 3 Fan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67825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05C0F1D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A60D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71FF7296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3FE44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CON-PSRT-2348TQFA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E484C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PRTNR SS 8X5XNBD Standard airflow pac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88465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64BE90A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7F002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6C1170A6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BDA0D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924C6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4AA1A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E900C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8E5B7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409EA" w:rsidRPr="003409EA" w14:paraId="7FCAA913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B81F8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ASR1001-X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5F610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Cisco ASR1001-X Chassis, 6 built-in GE, Dual P/S, 8GB DRAM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D9E1A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5372090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91B56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525427D3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54141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záruka 1 rok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51E1F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 xml:space="preserve"> 8X5XNBD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17E5B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70C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70C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B991C88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88571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4C1603EB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8B986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SLASR1-IPB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2046C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Cisco ASR 1000 IP BASE License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08CAA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0110424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89D43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12793F2A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13819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CON-PSRT-SLASR1IK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1D5DF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PRTNR SS 8X5XNBD Cisco ASR 1000 IP BASE License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6AE19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7719FA4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3703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4A469C6A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8F643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ASR1K-INTERNET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C5788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ASR1K-Int Edge/Peering incl. BGP/NAT/ZBFW - tracking only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6EB86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E865BD5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DC04A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4D763087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B7DEE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GLC-SX-MMD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ACAC3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1000BASE-SX SFP transceiver module, MMF, 850nm, DOM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15043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C8107BB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298A0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195A71A7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0955E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GLC-LH-SMD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F0752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1000BASE-LX/LH SFP transceiver module, MMF/SMF, 1310nm, DOM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8BC44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4CB50A0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0CE63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09998FD1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6C44C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M-ASR1001X-8GB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56D08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Cisco ASR1001-X 8GB DRAM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48215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8CF1F9E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CEE1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2E6178A5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F04FD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NIM-BLANK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F435E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Blank faceplate for NIM slot on Cisco ISR 4400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81E61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3222FAD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E1C7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0379B66F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E1440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SPA-BLANK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BD1EF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Blank Cover for regular SPA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1B33D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075F6E9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E3AFB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5DA96A56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86E8D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SASR1K1XUK9-316S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61A33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Cisco ASR1001-X IOS XE UNIVERSAL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7DD7C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478B869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7703B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5CD9BBAA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15C74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ASR1001-X-PWR-AC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4A79A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Cisco ASR1001-X AC Power Supply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EBA82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B85AE92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6EA5D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146609F9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14658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CAB-ACE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472C9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AC Power Cord (Europe), C13, CEE 7, 1.5M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47A89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F3DBABA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14D10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21600A38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960E9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7A11C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CA08B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7A13A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118C6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</w:tr>
      <w:tr w:rsidR="003409EA" w:rsidRPr="003409EA" w14:paraId="6F4A066B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4D936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WS-C3650-24TS-L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DE8C6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Cisco Catalyst 3650 24 Port Data 4x1G Uplink LAN Base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7CD04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BA11188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A6AA4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63ACA07B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525D8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záruka 1 rok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98365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 xml:space="preserve"> 8X5XNBD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28ED0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70C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70C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70D823A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9BB8A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67000F1C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5788E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S3650UK9-36E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ED2AD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CAT3650 Universal k9 image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510B0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2FE019B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9710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32C4BAC5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09E42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PWR-C2-250WAC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411D6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250W AC Config 2 Power Supply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CF9A3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5C1B337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0605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6B99ED15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DDFF3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PWR-C2-250WAC/2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53297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250W AC Config 2 Secondary Power Supply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27F01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43F3363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337A2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46EC8C54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9376B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CAB-TA-EU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FAFDB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Europe AC Type A Power Cable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A2FEF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61DD9B0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0424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0148B6F2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055A5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STACK-T2-BLANK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297B3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Type 2 Stacking Blank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27224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75186D5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42E2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3D13D2D7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F1B9B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30445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78CC7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09398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B1E3C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</w:tr>
      <w:tr w:rsidR="003409EA" w:rsidRPr="003409EA" w14:paraId="14BAD2C5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C634A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ASA5585-S10-K9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9D7E9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ASA 5585-X Chassis with SSP10, 8GE, 2GE Mgt, 1 AC, 3DES/AES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CF12C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06CCB47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F0F4D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644A7A37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48237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záruka 1 rok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47018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 xml:space="preserve"> 8X5XNBD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D02B6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70C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70C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55DF096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3769E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3CBBA673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F82A0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ASA5585-PWR-AC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2E427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ASA 5585-X AC Power Supply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79691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DD80FD2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A848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131944EF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D70E2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SF-ASA-X-9.1-K8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03F2F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ASA 9.1 Software image for ASA 5500-X Series,5585-X &amp; ASA-SM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4A093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4A11194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2878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6C60E593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64749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CAB-AC-2500W-EU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999C8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Power Cord, 250Vac 16A, Europe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D5478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28E25A8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825C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317E3C4E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436A8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ASA5585-BLANK-F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1A76B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ASA 5585-X Full Width Blank Slot Cover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08C4A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452B33E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352DA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2AC96983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C3E46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ASA5585-BLANK-HD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DD746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ASA 5585-X Hard Drive Blank Slot Cover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87C15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ECD21CD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665BA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2F87C909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1915F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ASA5500-ENCR-K9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2A7A0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ASA 5500 Strong Encryption License (3DES/AES)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59539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2AA54FF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7155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6A73951D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81B31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ASA-SSP-10-INC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7CDC4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ASA 5585-X SSP-10 with 8GE,2SFP, incl with bundle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D9D10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C1F45E0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8A520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5707374A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C673A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ASA5585-PWR-AC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11947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ASA 5585-X AC Power Supply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3805A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54FC214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5AC0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13D439C8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0ECEC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E7D0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2D462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A6176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A5A3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409EA" w:rsidRPr="003409EA" w14:paraId="5F3B252A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95FC8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Služby v MD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C695B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Vypracování projektu včetně harmonogramu a licence za využití (15%)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C82788A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4570D9E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224D0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3F790B8E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DA1C8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47A94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Instalační, konfigurační práce nového HW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7DF6273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FD091B8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325AC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49E0C759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D18C9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C9475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Migrační práce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6884A9B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5A3111F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4B2EC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2910C98B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C8356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76A8F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 xml:space="preserve">Dokončovací práce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59FD481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FA82990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F44D8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11E9044C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0A062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57CA3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Vypracování dokumentace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AEB330F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C12A8FC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9798E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76D22382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8491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887EB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02A9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9E163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848F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409EA" w:rsidRPr="003409EA" w14:paraId="5BEA1D21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92FF4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Cena celkem v Kč bez DPH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19BE6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6B4EC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B0EE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B6337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314E8F42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C6743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Sazba DPH v %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23AE0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96C6F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1959F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5D08D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21%</w:t>
            </w:r>
          </w:p>
        </w:tc>
      </w:tr>
      <w:tr w:rsidR="003409EA" w:rsidRPr="003409EA" w14:paraId="3955A575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AAF3E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Výše DPH v Kč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B650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BFE45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636C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11595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3409EA" w:rsidRPr="003409EA" w14:paraId="494DE8E5" w14:textId="77777777" w:rsidTr="003409EA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9596A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Cena celkem v Kč včetně DPH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FE2A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E761D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5FCBE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DE66E" w14:textId="77777777" w:rsidR="003409EA" w:rsidRPr="003409EA" w:rsidRDefault="003409EA" w:rsidP="003409E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3409E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</w:tbl>
    <w:p w14:paraId="5CD5CCC6" w14:textId="77777777" w:rsidR="008F663C" w:rsidRDefault="008F663C" w:rsidP="00E53743">
      <w:pPr>
        <w:pStyle w:val="ListNumber-ContractCzechRadio"/>
        <w:numPr>
          <w:ilvl w:val="0"/>
          <w:numId w:val="0"/>
        </w:numPr>
      </w:pPr>
    </w:p>
    <w:p w14:paraId="317D25B2" w14:textId="4BEE69EA" w:rsidR="00343220" w:rsidRDefault="00343220" w:rsidP="00E53743">
      <w:pPr>
        <w:pStyle w:val="ListNumber-ContractCzechRadio"/>
        <w:numPr>
          <w:ilvl w:val="0"/>
          <w:numId w:val="0"/>
        </w:numPr>
      </w:pPr>
    </w:p>
    <w:p w14:paraId="20A3C824" w14:textId="77777777" w:rsidR="00343220" w:rsidRPr="00343220" w:rsidRDefault="00343220" w:rsidP="008F2B59"/>
    <w:p w14:paraId="6434315E" w14:textId="77777777" w:rsidR="00343220" w:rsidRPr="00343220" w:rsidRDefault="00343220" w:rsidP="008F2B59"/>
    <w:p w14:paraId="3A1E0ABE" w14:textId="77777777" w:rsidR="00343220" w:rsidRPr="00343220" w:rsidRDefault="00343220" w:rsidP="008F2B59"/>
    <w:p w14:paraId="608571C2" w14:textId="77777777" w:rsidR="00343220" w:rsidRPr="00343220" w:rsidRDefault="00343220" w:rsidP="008F2B59"/>
    <w:p w14:paraId="4F7CFF5D" w14:textId="77777777" w:rsidR="00343220" w:rsidRPr="00343220" w:rsidRDefault="00343220" w:rsidP="008F2B59"/>
    <w:p w14:paraId="608A42E1" w14:textId="77777777" w:rsidR="00343220" w:rsidRPr="00343220" w:rsidRDefault="00343220" w:rsidP="008F2B59"/>
    <w:p w14:paraId="0711426F" w14:textId="77777777" w:rsidR="00343220" w:rsidRPr="00343220" w:rsidRDefault="00343220" w:rsidP="008F2B59"/>
    <w:p w14:paraId="588CF393" w14:textId="77777777" w:rsidR="00343220" w:rsidRPr="00343220" w:rsidRDefault="00343220" w:rsidP="008F2B59"/>
    <w:p w14:paraId="0773219D" w14:textId="77777777" w:rsidR="00343220" w:rsidRPr="00343220" w:rsidRDefault="00343220" w:rsidP="008F2B59"/>
    <w:p w14:paraId="4EBBB8DE" w14:textId="77777777" w:rsidR="00343220" w:rsidRPr="00343220" w:rsidRDefault="00343220" w:rsidP="008F2B59"/>
    <w:p w14:paraId="0264F889" w14:textId="77777777" w:rsidR="00343220" w:rsidRPr="00343220" w:rsidRDefault="00343220" w:rsidP="008F2B59"/>
    <w:p w14:paraId="5A351EF4" w14:textId="77777777" w:rsidR="00343220" w:rsidRPr="00343220" w:rsidRDefault="00343220" w:rsidP="008F2B59"/>
    <w:p w14:paraId="43215CE2" w14:textId="77777777" w:rsidR="00343220" w:rsidRPr="00343220" w:rsidRDefault="00343220" w:rsidP="008F2B59"/>
    <w:p w14:paraId="65C996B4" w14:textId="77777777" w:rsidR="00343220" w:rsidRPr="00343220" w:rsidRDefault="00343220" w:rsidP="008F2B59"/>
    <w:p w14:paraId="0B73CFA5" w14:textId="77777777" w:rsidR="00343220" w:rsidRPr="00343220" w:rsidRDefault="00343220" w:rsidP="008F2B59"/>
    <w:p w14:paraId="72709F64" w14:textId="77777777" w:rsidR="00343220" w:rsidRPr="00343220" w:rsidRDefault="00343220" w:rsidP="008F2B59"/>
    <w:p w14:paraId="39367C2D" w14:textId="77777777" w:rsidR="00343220" w:rsidRPr="00343220" w:rsidRDefault="00343220" w:rsidP="008F2B59"/>
    <w:p w14:paraId="01A8878A" w14:textId="77777777" w:rsidR="00343220" w:rsidRPr="00343220" w:rsidRDefault="00343220" w:rsidP="008F2B59"/>
    <w:p w14:paraId="5A8B06A8" w14:textId="77777777" w:rsidR="00343220" w:rsidRPr="00343220" w:rsidRDefault="00343220" w:rsidP="008F2B59"/>
    <w:p w14:paraId="543E20BD" w14:textId="77777777" w:rsidR="00343220" w:rsidRPr="00343220" w:rsidRDefault="00343220" w:rsidP="008F2B59"/>
    <w:p w14:paraId="7AA1DE09" w14:textId="77777777" w:rsidR="00343220" w:rsidRPr="00343220" w:rsidRDefault="00343220" w:rsidP="008F2B59"/>
    <w:p w14:paraId="7C4F1949" w14:textId="77777777" w:rsidR="00343220" w:rsidRPr="00343220" w:rsidRDefault="00343220" w:rsidP="008F2B59"/>
    <w:p w14:paraId="28DEE6CD" w14:textId="77777777" w:rsidR="00343220" w:rsidRPr="00343220" w:rsidRDefault="00343220" w:rsidP="008F2B59"/>
    <w:p w14:paraId="2F69FCC4" w14:textId="77777777" w:rsidR="00343220" w:rsidRPr="00343220" w:rsidRDefault="00343220" w:rsidP="008F2B59"/>
    <w:p w14:paraId="3B6A353E" w14:textId="77777777" w:rsidR="00343220" w:rsidRPr="00343220" w:rsidRDefault="00343220" w:rsidP="008F2B59"/>
    <w:p w14:paraId="53F2FA3A" w14:textId="77777777" w:rsidR="00343220" w:rsidRPr="00343220" w:rsidRDefault="00343220" w:rsidP="008F2B59"/>
    <w:p w14:paraId="75A67606" w14:textId="77777777" w:rsidR="00343220" w:rsidRPr="00343220" w:rsidRDefault="00343220" w:rsidP="008F2B59"/>
    <w:p w14:paraId="4A84DEBB" w14:textId="77777777" w:rsidR="00343220" w:rsidRPr="00343220" w:rsidRDefault="00343220" w:rsidP="008F2B59"/>
    <w:p w14:paraId="4977CA85" w14:textId="77777777" w:rsidR="00343220" w:rsidRPr="00343220" w:rsidRDefault="00343220" w:rsidP="008F2B59"/>
    <w:p w14:paraId="28F4F10A" w14:textId="77777777" w:rsidR="00343220" w:rsidRPr="00343220" w:rsidRDefault="00343220" w:rsidP="008F2B59"/>
    <w:p w14:paraId="5DE92034" w14:textId="77777777" w:rsidR="00343220" w:rsidRPr="00343220" w:rsidRDefault="00343220" w:rsidP="008F2B59"/>
    <w:p w14:paraId="3F4DB632" w14:textId="77777777" w:rsidR="00343220" w:rsidRPr="00343220" w:rsidRDefault="00343220" w:rsidP="008F2B59"/>
    <w:p w14:paraId="51B80EFF" w14:textId="77777777" w:rsidR="00343220" w:rsidRDefault="00343220" w:rsidP="008F2B59"/>
    <w:p w14:paraId="43FFA561" w14:textId="77777777" w:rsidR="003409EA" w:rsidRDefault="003409EA" w:rsidP="008F2B59"/>
    <w:p w14:paraId="41785474" w14:textId="77777777" w:rsidR="003409EA" w:rsidRDefault="003409EA" w:rsidP="008F2B59"/>
    <w:p w14:paraId="404CB44B" w14:textId="77777777" w:rsidR="003409EA" w:rsidRDefault="003409EA" w:rsidP="008F2B59"/>
    <w:p w14:paraId="3CB140B9" w14:textId="69BDDBB7" w:rsidR="00343220" w:rsidRPr="0010735F" w:rsidRDefault="00343220" w:rsidP="003409EA">
      <w:pPr>
        <w:spacing w:after="120" w:line="240" w:lineRule="auto"/>
        <w:ind w:right="-115"/>
        <w:jc w:val="center"/>
        <w:rPr>
          <w:szCs w:val="20"/>
        </w:rPr>
      </w:pPr>
      <w:r>
        <w:rPr>
          <w:b/>
          <w:szCs w:val="20"/>
        </w:rPr>
        <w:t xml:space="preserve">PŘÍLOHA - </w:t>
      </w:r>
      <w:r w:rsidRPr="00A61D89">
        <w:rPr>
          <w:b/>
          <w:szCs w:val="20"/>
        </w:rPr>
        <w:t>PODMÍNKY PROVÁDĚNÍ ČINNOSTÍ EXTERNÍCH OSOB V OBJEKTECH ČRO Z HLEDISKA BEZPEČNOSTI A OCHRANY ZDRAVÍ PŘI PRÁCI, POŽÁRNÍ OCHRANY A OCHRANY ŽIVOTNÍHO PROSTŘEDÍ</w:t>
      </w:r>
    </w:p>
    <w:p w14:paraId="770CD511" w14:textId="4206B99E" w:rsidR="00343220" w:rsidRPr="008F2B59" w:rsidRDefault="00343220" w:rsidP="00846730">
      <w:pPr>
        <w:pStyle w:val="Heading-Number-ContractCzechRadio"/>
        <w:numPr>
          <w:ilvl w:val="0"/>
          <w:numId w:val="36"/>
        </w:numPr>
        <w:ind w:left="-567"/>
        <w:rPr>
          <w:color w:val="auto"/>
        </w:rPr>
      </w:pPr>
      <w:r w:rsidRPr="008F2B59">
        <w:rPr>
          <w:color w:val="auto"/>
        </w:rPr>
        <w:t>Úvodní ustanovení</w:t>
      </w:r>
    </w:p>
    <w:p w14:paraId="4256EF2D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Tyto podmínky platí pro výkon veškerých smluvených činností externích osob a jejich </w:t>
      </w:r>
      <w:r>
        <w:t>pod</w:t>
      </w:r>
      <w:r w:rsidRPr="003E2A92">
        <w:t xml:space="preserve">dodavatelů v objektech Českého rozhlasu (dále jen jako „ČRo“) a jsou přílohou smlouvy, na základě které externí osoba provádí činnosti či poskytuje služby pro ČRo. </w:t>
      </w:r>
    </w:p>
    <w:p w14:paraId="1C2270E2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70515847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</w:t>
      </w:r>
      <w:r>
        <w:t>pod</w:t>
      </w:r>
      <w:r w:rsidRPr="003E2A92">
        <w:t xml:space="preserve">dodavateli. </w:t>
      </w:r>
    </w:p>
    <w:p w14:paraId="7BB49540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59CEA306" w14:textId="77777777" w:rsidR="00343220" w:rsidRPr="003E2A92" w:rsidRDefault="00343220" w:rsidP="00343220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6750F0DF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27359718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Veškeré povinnosti stanovené těmito podmínkami vůči zaměstnancům externí osoby, je externí osoba povinna plnit i ve vztahu ke svým </w:t>
      </w:r>
      <w:r>
        <w:t>pod</w:t>
      </w:r>
      <w:r w:rsidRPr="003E2A92">
        <w:t xml:space="preserve">dodavatelům a jejich zaměstnancům. </w:t>
      </w:r>
    </w:p>
    <w:p w14:paraId="4DF245C4" w14:textId="77777777" w:rsidR="00343220" w:rsidRPr="003E2A92" w:rsidRDefault="00343220" w:rsidP="00343220">
      <w:pPr>
        <w:pStyle w:val="ListNumber-ContractCzechRadio"/>
        <w:jc w:val="both"/>
      </w:pPr>
      <w:r w:rsidRPr="003E2A92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626B4612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jsou povinny respektovat kontrolní činnost osob odborných organizačních útvarů ČRo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14:paraId="486C0086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</w:t>
      </w:r>
      <w:r>
        <w:t>pod</w:t>
      </w:r>
      <w:r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725CE24D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odpovídají za odbornou a zdravotní způsobilost svých zaměstnanců včetně svých </w:t>
      </w:r>
      <w:r>
        <w:t>pod</w:t>
      </w:r>
      <w:r w:rsidRPr="003E2A92">
        <w:t>dodavatelů.</w:t>
      </w:r>
    </w:p>
    <w:p w14:paraId="7062AB11" w14:textId="77777777" w:rsidR="00343220" w:rsidRPr="003E2A92" w:rsidRDefault="00343220" w:rsidP="00343220">
      <w:pPr>
        <w:pStyle w:val="ListNumber-ContractCzechRadio"/>
        <w:jc w:val="both"/>
      </w:pPr>
      <w:r w:rsidRPr="003E2A92">
        <w:t>Externí osoby jsou zejména povinny:</w:t>
      </w:r>
    </w:p>
    <w:p w14:paraId="14499833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</w:t>
      </w:r>
      <w:r>
        <w:t>pod</w:t>
      </w:r>
      <w:r w:rsidRPr="003E2A92">
        <w:t>dodavatelů, kteří budou pracovat v objektech ČRo. Externí osoba je povinna na vyžádání odpovědného zaměstnance předložit doklad o provedení školení dle předchozí věty,</w:t>
      </w:r>
    </w:p>
    <w:p w14:paraId="66609B17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232AB4E6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 označení svých zaměstnanců na pracovních či ochranných oděvech tak, aby bylo zřejmé, že se jedná o externí osoby,</w:t>
      </w:r>
    </w:p>
    <w:p w14:paraId="386A927A" w14:textId="77777777" w:rsidR="00343220" w:rsidRPr="003E2A92" w:rsidRDefault="00343220" w:rsidP="00343220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6B8231A0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7CB6C91F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0B4EB02A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64C8DF26" w14:textId="77777777" w:rsidR="00343220" w:rsidRPr="003E2A92" w:rsidRDefault="00343220" w:rsidP="00343220">
      <w:pPr>
        <w:pStyle w:val="ListLetter-ContractCzechRadio"/>
        <w:jc w:val="both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09258EDF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00E6C13B" w14:textId="77777777" w:rsidR="00343220" w:rsidRPr="003E2A92" w:rsidRDefault="00343220" w:rsidP="00343220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2F8F9B19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333DDD6F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6764B803" w14:textId="77777777" w:rsidR="00343220" w:rsidRPr="003E2A92" w:rsidRDefault="00343220" w:rsidP="00343220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1DF434A1" w14:textId="77777777" w:rsidR="00343220" w:rsidRPr="003E2A92" w:rsidRDefault="00343220" w:rsidP="00343220">
      <w:pPr>
        <w:pStyle w:val="ListLetter-ContractCzechRadio"/>
        <w:jc w:val="both"/>
      </w:pPr>
      <w:r w:rsidRPr="003E2A92">
        <w:t>dodržovat zákaz kouření v objektech ČRo s výjimkou k tomu určených prostorů,</w:t>
      </w:r>
    </w:p>
    <w:p w14:paraId="3C93C514" w14:textId="77777777" w:rsidR="00343220" w:rsidRPr="003E2A92" w:rsidRDefault="00343220" w:rsidP="00343220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0BFC59C6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6B0CBBAC" w14:textId="77777777" w:rsidR="00343220" w:rsidRPr="003E2A92" w:rsidRDefault="00343220" w:rsidP="00343220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ŽP</w:t>
      </w:r>
    </w:p>
    <w:p w14:paraId="62889EE8" w14:textId="77777777" w:rsidR="00343220" w:rsidRPr="003E2A92" w:rsidRDefault="00343220" w:rsidP="00343220">
      <w:pPr>
        <w:pStyle w:val="ListNumber-ContractCzechRadio"/>
        <w:jc w:val="both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2E451A00" w14:textId="77777777" w:rsidR="00343220" w:rsidRPr="003E2A92" w:rsidRDefault="00343220" w:rsidP="00343220">
      <w:pPr>
        <w:pStyle w:val="ListNumber-ContractCzechRadio"/>
        <w:jc w:val="both"/>
      </w:pPr>
      <w:r w:rsidRPr="003E2A92">
        <w:t>Externí osoby jsou zejména povinny:</w:t>
      </w:r>
    </w:p>
    <w:p w14:paraId="2C03452C" w14:textId="77777777" w:rsidR="00343220" w:rsidRPr="003E2A92" w:rsidRDefault="00343220" w:rsidP="00343220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14:paraId="1481744A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4557036A" w14:textId="77777777" w:rsidR="00343220" w:rsidRPr="003E2A92" w:rsidRDefault="00343220" w:rsidP="00343220">
      <w:pPr>
        <w:pStyle w:val="ListLetter-ContractCzechRadio"/>
        <w:jc w:val="both"/>
      </w:pPr>
      <w:r w:rsidRPr="003E2A92">
        <w:t>neznečišťovat komunikace a nepoškozovat zeleň,</w:t>
      </w:r>
    </w:p>
    <w:p w14:paraId="362ACCC1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 likvidaci obalů dle platných právních předpisů.</w:t>
      </w:r>
    </w:p>
    <w:p w14:paraId="22FDDA63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7FAFCC5F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1640527F" w14:textId="77777777" w:rsidR="00343220" w:rsidRPr="003E2A92" w:rsidRDefault="00343220" w:rsidP="00343220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3CA9A0E3" w14:textId="77777777" w:rsidR="00343220" w:rsidRPr="0023258C" w:rsidRDefault="00343220" w:rsidP="00343220">
      <w:pPr>
        <w:pStyle w:val="ListNumber-ContractCzechRadio"/>
        <w:jc w:val="both"/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>.</w:t>
      </w:r>
    </w:p>
    <w:p w14:paraId="3F056369" w14:textId="77777777" w:rsidR="00343220" w:rsidRPr="00343220" w:rsidRDefault="00343220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sectPr w:rsidR="00343220" w:rsidRPr="00343220" w:rsidSect="0023258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7721C" w14:textId="77777777" w:rsidR="00D93542" w:rsidRDefault="00D93542" w:rsidP="00B25F23">
      <w:pPr>
        <w:spacing w:line="240" w:lineRule="auto"/>
      </w:pPr>
      <w:r>
        <w:separator/>
      </w:r>
    </w:p>
  </w:endnote>
  <w:endnote w:type="continuationSeparator" w:id="0">
    <w:p w14:paraId="1929C040" w14:textId="77777777" w:rsidR="00D93542" w:rsidRDefault="00D93542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D5CCD9" w14:textId="77777777" w:rsidR="00D93542" w:rsidRDefault="00D9354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5CCDE" wp14:editId="5CD5CCD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D5CCEB" w14:textId="2DB04FDB" w:rsidR="00D93542" w:rsidRPr="00727BE2" w:rsidRDefault="004B18E1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D9354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D9354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D9354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1B3EAA"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 w:rsidR="00D9354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D9354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ins w:id="1" w:author="Janíčková Iva" w:date="2017-06-27T14:47:00Z">
                                <w:r w:rsidR="001B3EAA" w:rsidRPr="001B3EAA">
                                  <w:rPr>
                                    <w:rStyle w:val="slostrnky"/>
                                    <w:noProof/>
                                    <w:rPrChange w:id="2" w:author="Janíčková Iva" w:date="2017-06-27T14:47:00Z">
                                      <w:rPr/>
                                    </w:rPrChange>
                                  </w:rPr>
                                  <w:t>14</w:t>
                                </w:r>
                              </w:ins>
                              <w:del w:id="3" w:author="Janíčková Iva" w:date="2017-06-27T14:44:00Z">
                                <w:r w:rsidR="00995EFA" w:rsidRPr="00995EFA" w:rsidDel="00995EFA">
                                  <w:rPr>
                                    <w:rStyle w:val="slostrnky"/>
                                    <w:noProof/>
                                  </w:rPr>
                                  <w:delText>14</w:delText>
                                </w:r>
                              </w:del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5CD5CCEB" w14:textId="2DB04FDB" w:rsidR="00D93542" w:rsidRPr="00727BE2" w:rsidRDefault="004B18E1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D9354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D9354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D9354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1B3EAA">
                          <w:rPr>
                            <w:rStyle w:val="slostrnky"/>
                            <w:noProof/>
                          </w:rPr>
                          <w:t>6</w:t>
                        </w:r>
                        <w:r w:rsidR="00D9354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D93542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ins w:id="4" w:author="Janíčková Iva" w:date="2017-06-27T14:47:00Z">
                          <w:r w:rsidR="001B3EAA" w:rsidRPr="001B3EAA">
                            <w:rPr>
                              <w:rStyle w:val="slostrnky"/>
                              <w:noProof/>
                              <w:rPrChange w:id="5" w:author="Janíčková Iva" w:date="2017-06-27T14:47:00Z">
                                <w:rPr/>
                              </w:rPrChange>
                            </w:rPr>
                            <w:t>14</w:t>
                          </w:r>
                        </w:ins>
                        <w:del w:id="6" w:author="Janíčková Iva" w:date="2017-06-27T14:44:00Z">
                          <w:r w:rsidR="00995EFA" w:rsidRPr="00995EFA" w:rsidDel="00995EFA">
                            <w:rPr>
                              <w:rStyle w:val="slostrnky"/>
                              <w:noProof/>
                            </w:rPr>
                            <w:delText>14</w:delText>
                          </w:r>
                        </w:del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D5CCDB" w14:textId="77777777" w:rsidR="00D93542" w:rsidRPr="00B5596D" w:rsidRDefault="00D93542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CD5CCE4" wp14:editId="5CD5CCE5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D5CCED" w14:textId="77777777" w:rsidR="00D93542" w:rsidRPr="00727BE2" w:rsidRDefault="004B18E1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D9354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D9354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D9354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D9354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D9354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ins w:id="7" w:author="Kraus Libor" w:date="2017-07-21T10:14:00Z">
                                <w:r w:rsidRPr="004B18E1">
                                  <w:rPr>
                                    <w:rStyle w:val="slostrnky"/>
                                    <w:noProof/>
                                    <w:rPrChange w:id="8" w:author="Kraus Libor" w:date="2017-07-21T10:14:00Z">
                                      <w:rPr/>
                                    </w:rPrChange>
                                  </w:rPr>
                                  <w:t>2</w:t>
                                </w:r>
                              </w:ins>
                              <w:ins w:id="9" w:author="Janíčková Iva" w:date="2017-06-27T14:47:00Z">
                                <w:del w:id="10" w:author="Kraus Libor" w:date="2017-07-21T10:13:00Z">
                                  <w:r w:rsidR="001B3EAA" w:rsidRPr="001B3EAA" w:rsidDel="004B18E1">
                                    <w:rPr>
                                      <w:rStyle w:val="slostrnky"/>
                                      <w:noProof/>
                                      <w:rPrChange w:id="11" w:author="Janíčková Iva" w:date="2017-06-27T14:47:00Z">
                                        <w:rPr/>
                                      </w:rPrChange>
                                    </w:rPr>
                                    <w:delText>2</w:delText>
                                  </w:r>
                                </w:del>
                              </w:ins>
                              <w:del w:id="12" w:author="Kraus Libor" w:date="2017-07-21T10:13:00Z">
                                <w:r w:rsidR="00995EFA" w:rsidRPr="00995EFA" w:rsidDel="004B18E1">
                                  <w:rPr>
                                    <w:rStyle w:val="slostrnky"/>
                                    <w:noProof/>
                                  </w:rPr>
                                  <w:delText>1</w:delText>
                                </w:r>
                              </w:del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5CD5CCED" w14:textId="77777777" w:rsidR="00D93542" w:rsidRPr="00727BE2" w:rsidRDefault="004B18E1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D9354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D9354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D93542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D9354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D93542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ins w:id="13" w:author="Kraus Libor" w:date="2017-07-21T10:14:00Z">
                          <w:r w:rsidRPr="004B18E1">
                            <w:rPr>
                              <w:rStyle w:val="slostrnky"/>
                              <w:noProof/>
                              <w:rPrChange w:id="14" w:author="Kraus Libor" w:date="2017-07-21T10:14:00Z">
                                <w:rPr/>
                              </w:rPrChange>
                            </w:rPr>
                            <w:t>2</w:t>
                          </w:r>
                        </w:ins>
                        <w:ins w:id="15" w:author="Janíčková Iva" w:date="2017-06-27T14:47:00Z">
                          <w:del w:id="16" w:author="Kraus Libor" w:date="2017-07-21T10:13:00Z">
                            <w:r w:rsidR="001B3EAA" w:rsidRPr="001B3EAA" w:rsidDel="004B18E1">
                              <w:rPr>
                                <w:rStyle w:val="slostrnky"/>
                                <w:noProof/>
                                <w:rPrChange w:id="17" w:author="Janíčková Iva" w:date="2017-06-27T14:47:00Z">
                                  <w:rPr/>
                                </w:rPrChange>
                              </w:rPr>
                              <w:delText>2</w:delText>
                            </w:r>
                          </w:del>
                        </w:ins>
                        <w:del w:id="18" w:author="Kraus Libor" w:date="2017-07-21T10:13:00Z">
                          <w:r w:rsidR="00995EFA" w:rsidRPr="00995EFA" w:rsidDel="004B18E1">
                            <w:rPr>
                              <w:rStyle w:val="slostrnky"/>
                              <w:noProof/>
                            </w:rPr>
                            <w:delText>1</w:delText>
                          </w:r>
                        </w:del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5338C8" w14:textId="77777777" w:rsidR="00D93542" w:rsidRDefault="00D93542" w:rsidP="00B25F23">
      <w:pPr>
        <w:spacing w:line="240" w:lineRule="auto"/>
      </w:pPr>
      <w:r>
        <w:separator/>
      </w:r>
    </w:p>
  </w:footnote>
  <w:footnote w:type="continuationSeparator" w:id="0">
    <w:p w14:paraId="36C652A5" w14:textId="77777777" w:rsidR="00D93542" w:rsidRDefault="00D93542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D5CCD8" w14:textId="77777777" w:rsidR="00D93542" w:rsidRDefault="00D93542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5CD5CCDC" wp14:editId="5CD5CCDD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1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D5CCDA" w14:textId="77777777" w:rsidR="00D93542" w:rsidRDefault="00D93542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D5CCE0" wp14:editId="5CD5CCE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D5CCEC" w14:textId="77777777" w:rsidR="00D93542" w:rsidRPr="00321BCC" w:rsidRDefault="00D93542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5CD5CCEC" w14:textId="77777777" w:rsidR="00D93542" w:rsidRPr="00321BCC" w:rsidRDefault="00D93542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5CD5CCE2" wp14:editId="5CD5CCE3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554F0"/>
    <w:multiLevelType w:val="multilevel"/>
    <w:tmpl w:val="5456ED1A"/>
    <w:numStyleLink w:val="Section-Contract"/>
  </w:abstractNum>
  <w:abstractNum w:abstractNumId="1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>
    <w:nsid w:val="151862EC"/>
    <w:multiLevelType w:val="hybridMultilevel"/>
    <w:tmpl w:val="A6EE6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BE84C87"/>
    <w:multiLevelType w:val="multilevel"/>
    <w:tmpl w:val="023C2DE0"/>
    <w:numStyleLink w:val="Headings-Numbered"/>
  </w:abstractNum>
  <w:abstractNum w:abstractNumId="8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>
    <w:nsid w:val="1F7632CC"/>
    <w:multiLevelType w:val="multilevel"/>
    <w:tmpl w:val="4246CAA8"/>
    <w:numStyleLink w:val="Captions-Numbering"/>
  </w:abstractNum>
  <w:abstractNum w:abstractNumId="1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>
    <w:nsid w:val="227109E0"/>
    <w:multiLevelType w:val="multilevel"/>
    <w:tmpl w:val="B414D002"/>
    <w:numStyleLink w:val="Headings"/>
  </w:abstractNum>
  <w:abstractNum w:abstractNumId="12">
    <w:nsid w:val="32244F10"/>
    <w:multiLevelType w:val="multilevel"/>
    <w:tmpl w:val="C2A02212"/>
    <w:numStyleLink w:val="List-Contract"/>
  </w:abstractNum>
  <w:abstractNum w:abstractNumId="13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6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5349539E"/>
    <w:multiLevelType w:val="multilevel"/>
    <w:tmpl w:val="5456ED1A"/>
    <w:numStyleLink w:val="Section-Contract"/>
  </w:abstractNum>
  <w:abstractNum w:abstractNumId="2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4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6"/>
  </w:num>
  <w:num w:numId="5">
    <w:abstractNumId w:val="7"/>
  </w:num>
  <w:num w:numId="6">
    <w:abstractNumId w:val="6"/>
  </w:num>
  <w:num w:numId="7">
    <w:abstractNumId w:val="24"/>
  </w:num>
  <w:num w:numId="8">
    <w:abstractNumId w:val="22"/>
  </w:num>
  <w:num w:numId="9">
    <w:abstractNumId w:val="3"/>
  </w:num>
  <w:num w:numId="10">
    <w:abstractNumId w:val="3"/>
  </w:num>
  <w:num w:numId="11">
    <w:abstractNumId w:val="1"/>
  </w:num>
  <w:num w:numId="12">
    <w:abstractNumId w:val="21"/>
  </w:num>
  <w:num w:numId="13">
    <w:abstractNumId w:val="9"/>
  </w:num>
  <w:num w:numId="14">
    <w:abstractNumId w:val="23"/>
  </w:num>
  <w:num w:numId="15">
    <w:abstractNumId w:val="2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9"/>
  </w:num>
  <w:num w:numId="20">
    <w:abstractNumId w:val="26"/>
  </w:num>
  <w:num w:numId="21">
    <w:abstractNumId w:val="13"/>
  </w:num>
  <w:num w:numId="22">
    <w:abstractNumId w:val="17"/>
  </w:num>
  <w:num w:numId="23">
    <w:abstractNumId w:val="25"/>
  </w:num>
  <w:num w:numId="24">
    <w:abstractNumId w:val="18"/>
  </w:num>
  <w:num w:numId="25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2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5"/>
  </w:num>
  <w:num w:numId="33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startOverride w:val="1"/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</w:num>
  <w:num w:numId="36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08"/>
  <w:hyphenationZone w:val="425"/>
  <w:defaultTableStyle w:val="TableCzechRadio"/>
  <w:characterSpacingControl w:val="doNotCompress"/>
  <w:hdrShapeDefaults>
    <o:shapedefaults v:ext="edit" spidmax="1843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73A9"/>
    <w:rsid w:val="00027476"/>
    <w:rsid w:val="000305B2"/>
    <w:rsid w:val="00030BEF"/>
    <w:rsid w:val="00037AA8"/>
    <w:rsid w:val="00043DF0"/>
    <w:rsid w:val="0004448C"/>
    <w:rsid w:val="000525B3"/>
    <w:rsid w:val="0006458B"/>
    <w:rsid w:val="00066D16"/>
    <w:rsid w:val="00071310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E259A"/>
    <w:rsid w:val="000E46B9"/>
    <w:rsid w:val="000F5809"/>
    <w:rsid w:val="00100883"/>
    <w:rsid w:val="00104C08"/>
    <w:rsid w:val="00105F70"/>
    <w:rsid w:val="00106A74"/>
    <w:rsid w:val="00107439"/>
    <w:rsid w:val="001471B1"/>
    <w:rsid w:val="00162063"/>
    <w:rsid w:val="001652C1"/>
    <w:rsid w:val="00165B15"/>
    <w:rsid w:val="00166126"/>
    <w:rsid w:val="00182D39"/>
    <w:rsid w:val="0018311B"/>
    <w:rsid w:val="00193556"/>
    <w:rsid w:val="001B37A8"/>
    <w:rsid w:val="001B3EAA"/>
    <w:rsid w:val="001B56E5"/>
    <w:rsid w:val="001B621F"/>
    <w:rsid w:val="001C2B09"/>
    <w:rsid w:val="001C2C10"/>
    <w:rsid w:val="001C316E"/>
    <w:rsid w:val="001C4A6B"/>
    <w:rsid w:val="001E0A94"/>
    <w:rsid w:val="001E2736"/>
    <w:rsid w:val="001F15D7"/>
    <w:rsid w:val="001F475A"/>
    <w:rsid w:val="002015E7"/>
    <w:rsid w:val="00202C70"/>
    <w:rsid w:val="00204CBF"/>
    <w:rsid w:val="00212195"/>
    <w:rsid w:val="00224433"/>
    <w:rsid w:val="0023258C"/>
    <w:rsid w:val="00237AE5"/>
    <w:rsid w:val="00240551"/>
    <w:rsid w:val="00243F2C"/>
    <w:rsid w:val="00266009"/>
    <w:rsid w:val="00266B59"/>
    <w:rsid w:val="00274011"/>
    <w:rsid w:val="002748B7"/>
    <w:rsid w:val="00295A22"/>
    <w:rsid w:val="002A4CCF"/>
    <w:rsid w:val="002C2E56"/>
    <w:rsid w:val="002C6C32"/>
    <w:rsid w:val="002D03F1"/>
    <w:rsid w:val="002D4C12"/>
    <w:rsid w:val="002E7FAD"/>
    <w:rsid w:val="002F0971"/>
    <w:rsid w:val="002F0D46"/>
    <w:rsid w:val="002F2BF0"/>
    <w:rsid w:val="002F691A"/>
    <w:rsid w:val="00301ACB"/>
    <w:rsid w:val="00304C54"/>
    <w:rsid w:val="003073CB"/>
    <w:rsid w:val="00316685"/>
    <w:rsid w:val="0032045C"/>
    <w:rsid w:val="00321BCC"/>
    <w:rsid w:val="00322AAD"/>
    <w:rsid w:val="00330E46"/>
    <w:rsid w:val="00335F41"/>
    <w:rsid w:val="003409EA"/>
    <w:rsid w:val="00343220"/>
    <w:rsid w:val="00363B6A"/>
    <w:rsid w:val="00372D0D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C0573"/>
    <w:rsid w:val="003C2711"/>
    <w:rsid w:val="003C5F49"/>
    <w:rsid w:val="003E3489"/>
    <w:rsid w:val="003E75E7"/>
    <w:rsid w:val="003F0A33"/>
    <w:rsid w:val="004004EC"/>
    <w:rsid w:val="00402DC4"/>
    <w:rsid w:val="0041411A"/>
    <w:rsid w:val="00415671"/>
    <w:rsid w:val="00420BB5"/>
    <w:rsid w:val="00421F3D"/>
    <w:rsid w:val="00427653"/>
    <w:rsid w:val="004307C7"/>
    <w:rsid w:val="004351F1"/>
    <w:rsid w:val="004374A1"/>
    <w:rsid w:val="0045245F"/>
    <w:rsid w:val="00452B29"/>
    <w:rsid w:val="004577E7"/>
    <w:rsid w:val="00465783"/>
    <w:rsid w:val="00470A4E"/>
    <w:rsid w:val="004765CF"/>
    <w:rsid w:val="00485B5D"/>
    <w:rsid w:val="004966C6"/>
    <w:rsid w:val="004A383D"/>
    <w:rsid w:val="004B0EE5"/>
    <w:rsid w:val="004B18E1"/>
    <w:rsid w:val="004B34BA"/>
    <w:rsid w:val="004B6A02"/>
    <w:rsid w:val="004C02AA"/>
    <w:rsid w:val="004C0632"/>
    <w:rsid w:val="004C0FE9"/>
    <w:rsid w:val="004C3C3B"/>
    <w:rsid w:val="004C4583"/>
    <w:rsid w:val="004C7A0B"/>
    <w:rsid w:val="00503B1F"/>
    <w:rsid w:val="00507768"/>
    <w:rsid w:val="00513E43"/>
    <w:rsid w:val="00517A95"/>
    <w:rsid w:val="00522483"/>
    <w:rsid w:val="005264A9"/>
    <w:rsid w:val="00531AB5"/>
    <w:rsid w:val="00533961"/>
    <w:rsid w:val="00536AFA"/>
    <w:rsid w:val="00540BF4"/>
    <w:rsid w:val="00540F2C"/>
    <w:rsid w:val="00541FFE"/>
    <w:rsid w:val="00545CDB"/>
    <w:rsid w:val="00546A76"/>
    <w:rsid w:val="00557B5B"/>
    <w:rsid w:val="005A36D3"/>
    <w:rsid w:val="005A384C"/>
    <w:rsid w:val="005A7C11"/>
    <w:rsid w:val="005B12EC"/>
    <w:rsid w:val="005C6706"/>
    <w:rsid w:val="005C7732"/>
    <w:rsid w:val="005D4C3A"/>
    <w:rsid w:val="005D59C5"/>
    <w:rsid w:val="005E5533"/>
    <w:rsid w:val="005E67B4"/>
    <w:rsid w:val="005F379F"/>
    <w:rsid w:val="005F625D"/>
    <w:rsid w:val="00605AD7"/>
    <w:rsid w:val="00606C9E"/>
    <w:rsid w:val="00610154"/>
    <w:rsid w:val="00611D68"/>
    <w:rsid w:val="00622E04"/>
    <w:rsid w:val="006309A2"/>
    <w:rsid w:val="006311D4"/>
    <w:rsid w:val="00643791"/>
    <w:rsid w:val="0065041B"/>
    <w:rsid w:val="00670762"/>
    <w:rsid w:val="006736E0"/>
    <w:rsid w:val="00680C24"/>
    <w:rsid w:val="00681E96"/>
    <w:rsid w:val="00682904"/>
    <w:rsid w:val="006A2D5B"/>
    <w:rsid w:val="006A425C"/>
    <w:rsid w:val="006C306A"/>
    <w:rsid w:val="006C7CC4"/>
    <w:rsid w:val="006D0812"/>
    <w:rsid w:val="006D5A03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220A3"/>
    <w:rsid w:val="007236C0"/>
    <w:rsid w:val="007252AD"/>
    <w:rsid w:val="007275D7"/>
    <w:rsid w:val="00727BE2"/>
    <w:rsid w:val="007305AC"/>
    <w:rsid w:val="00731E1C"/>
    <w:rsid w:val="007445B7"/>
    <w:rsid w:val="00747635"/>
    <w:rsid w:val="007634DE"/>
    <w:rsid w:val="00771C75"/>
    <w:rsid w:val="00777305"/>
    <w:rsid w:val="00787D5C"/>
    <w:rsid w:val="0079034E"/>
    <w:rsid w:val="007905DD"/>
    <w:rsid w:val="007A6939"/>
    <w:rsid w:val="007B4DB4"/>
    <w:rsid w:val="007C5A0C"/>
    <w:rsid w:val="007D5CDF"/>
    <w:rsid w:val="007D65C7"/>
    <w:rsid w:val="007F7A88"/>
    <w:rsid w:val="0080004F"/>
    <w:rsid w:val="00804FF7"/>
    <w:rsid w:val="00812173"/>
    <w:rsid w:val="00813314"/>
    <w:rsid w:val="00846730"/>
    <w:rsid w:val="00851BEB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7FC3"/>
    <w:rsid w:val="008F1458"/>
    <w:rsid w:val="008F1852"/>
    <w:rsid w:val="008F2B59"/>
    <w:rsid w:val="008F36D1"/>
    <w:rsid w:val="008F663C"/>
    <w:rsid w:val="008F7E57"/>
    <w:rsid w:val="00900A72"/>
    <w:rsid w:val="00900A94"/>
    <w:rsid w:val="00905A57"/>
    <w:rsid w:val="00911493"/>
    <w:rsid w:val="0091775D"/>
    <w:rsid w:val="00922C57"/>
    <w:rsid w:val="00924A31"/>
    <w:rsid w:val="009403C9"/>
    <w:rsid w:val="00947F4C"/>
    <w:rsid w:val="00951CC1"/>
    <w:rsid w:val="009705FA"/>
    <w:rsid w:val="0097375A"/>
    <w:rsid w:val="00974D57"/>
    <w:rsid w:val="00977112"/>
    <w:rsid w:val="009918E8"/>
    <w:rsid w:val="00995EFA"/>
    <w:rsid w:val="009A093A"/>
    <w:rsid w:val="009A1AF3"/>
    <w:rsid w:val="009A2A7B"/>
    <w:rsid w:val="009A6791"/>
    <w:rsid w:val="009B1480"/>
    <w:rsid w:val="009B64D0"/>
    <w:rsid w:val="009B6E96"/>
    <w:rsid w:val="009C5B0E"/>
    <w:rsid w:val="009D2E73"/>
    <w:rsid w:val="009D40D1"/>
    <w:rsid w:val="009E0266"/>
    <w:rsid w:val="009F4674"/>
    <w:rsid w:val="009F63FA"/>
    <w:rsid w:val="009F6969"/>
    <w:rsid w:val="009F7CCA"/>
    <w:rsid w:val="00A062A6"/>
    <w:rsid w:val="00A11BC0"/>
    <w:rsid w:val="00A160B5"/>
    <w:rsid w:val="00A20089"/>
    <w:rsid w:val="00A33209"/>
    <w:rsid w:val="00A334CB"/>
    <w:rsid w:val="00A35CE0"/>
    <w:rsid w:val="00A36286"/>
    <w:rsid w:val="00A37442"/>
    <w:rsid w:val="00A41BEC"/>
    <w:rsid w:val="00A41EDF"/>
    <w:rsid w:val="00A53EE0"/>
    <w:rsid w:val="00A57352"/>
    <w:rsid w:val="00A72EF8"/>
    <w:rsid w:val="00A74492"/>
    <w:rsid w:val="00A820DE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2112B"/>
    <w:rsid w:val="00B25F23"/>
    <w:rsid w:val="00B36031"/>
    <w:rsid w:val="00B36491"/>
    <w:rsid w:val="00B54E8D"/>
    <w:rsid w:val="00B5596D"/>
    <w:rsid w:val="00B62703"/>
    <w:rsid w:val="00B6387D"/>
    <w:rsid w:val="00B67C45"/>
    <w:rsid w:val="00B826E5"/>
    <w:rsid w:val="00B8342C"/>
    <w:rsid w:val="00B87052"/>
    <w:rsid w:val="00BA16BB"/>
    <w:rsid w:val="00BA4F7F"/>
    <w:rsid w:val="00BB745F"/>
    <w:rsid w:val="00BC564B"/>
    <w:rsid w:val="00BD53CD"/>
    <w:rsid w:val="00BE6222"/>
    <w:rsid w:val="00BF1450"/>
    <w:rsid w:val="00C03A46"/>
    <w:rsid w:val="00C0494E"/>
    <w:rsid w:val="00C11D8C"/>
    <w:rsid w:val="00C27B90"/>
    <w:rsid w:val="00C36ECC"/>
    <w:rsid w:val="00C52D52"/>
    <w:rsid w:val="00C542A6"/>
    <w:rsid w:val="00C61062"/>
    <w:rsid w:val="00C670F0"/>
    <w:rsid w:val="00C73AFB"/>
    <w:rsid w:val="00C74B6B"/>
    <w:rsid w:val="00C7676F"/>
    <w:rsid w:val="00C87878"/>
    <w:rsid w:val="00C905E5"/>
    <w:rsid w:val="00C91A45"/>
    <w:rsid w:val="00C93817"/>
    <w:rsid w:val="00C9493F"/>
    <w:rsid w:val="00C94987"/>
    <w:rsid w:val="00CA5876"/>
    <w:rsid w:val="00CB12DA"/>
    <w:rsid w:val="00CB1887"/>
    <w:rsid w:val="00CB230E"/>
    <w:rsid w:val="00CC5D3A"/>
    <w:rsid w:val="00CD17E8"/>
    <w:rsid w:val="00CD2F41"/>
    <w:rsid w:val="00CD573D"/>
    <w:rsid w:val="00CE0A08"/>
    <w:rsid w:val="00CE2DE6"/>
    <w:rsid w:val="00D11806"/>
    <w:rsid w:val="00D136A8"/>
    <w:rsid w:val="00D14011"/>
    <w:rsid w:val="00D207E3"/>
    <w:rsid w:val="00D43A77"/>
    <w:rsid w:val="00D50ADA"/>
    <w:rsid w:val="00D569E2"/>
    <w:rsid w:val="00D62816"/>
    <w:rsid w:val="00D64F9A"/>
    <w:rsid w:val="00D6512D"/>
    <w:rsid w:val="00D66C2E"/>
    <w:rsid w:val="00D70342"/>
    <w:rsid w:val="00D77D03"/>
    <w:rsid w:val="00D85488"/>
    <w:rsid w:val="00D93542"/>
    <w:rsid w:val="00DA3832"/>
    <w:rsid w:val="00DB2CC5"/>
    <w:rsid w:val="00DB5E8D"/>
    <w:rsid w:val="00DC2CF2"/>
    <w:rsid w:val="00DD42A0"/>
    <w:rsid w:val="00DE000D"/>
    <w:rsid w:val="00E01747"/>
    <w:rsid w:val="00E07F55"/>
    <w:rsid w:val="00E106D2"/>
    <w:rsid w:val="00E152DE"/>
    <w:rsid w:val="00E40B22"/>
    <w:rsid w:val="00E41313"/>
    <w:rsid w:val="00E4745C"/>
    <w:rsid w:val="00E4753C"/>
    <w:rsid w:val="00E53743"/>
    <w:rsid w:val="00E813CD"/>
    <w:rsid w:val="00E8244C"/>
    <w:rsid w:val="00E85583"/>
    <w:rsid w:val="00E954DF"/>
    <w:rsid w:val="00E9560E"/>
    <w:rsid w:val="00EA0F47"/>
    <w:rsid w:val="00EA316C"/>
    <w:rsid w:val="00EA4E34"/>
    <w:rsid w:val="00EB277B"/>
    <w:rsid w:val="00EB72F8"/>
    <w:rsid w:val="00EC3137"/>
    <w:rsid w:val="00ED1C21"/>
    <w:rsid w:val="00ED1CB6"/>
    <w:rsid w:val="00ED72B2"/>
    <w:rsid w:val="00EF1E86"/>
    <w:rsid w:val="00F04994"/>
    <w:rsid w:val="00F144D3"/>
    <w:rsid w:val="00F16577"/>
    <w:rsid w:val="00F22F8D"/>
    <w:rsid w:val="00F3269F"/>
    <w:rsid w:val="00F36299"/>
    <w:rsid w:val="00F36FC8"/>
    <w:rsid w:val="00F40F01"/>
    <w:rsid w:val="00F544E0"/>
    <w:rsid w:val="00F6014B"/>
    <w:rsid w:val="00F62186"/>
    <w:rsid w:val="00F6343C"/>
    <w:rsid w:val="00F64209"/>
    <w:rsid w:val="00F649EE"/>
    <w:rsid w:val="00F83D6E"/>
    <w:rsid w:val="00F94597"/>
    <w:rsid w:val="00F95548"/>
    <w:rsid w:val="00FB6736"/>
    <w:rsid w:val="00FB7C4F"/>
    <w:rsid w:val="00FC4746"/>
    <w:rsid w:val="00FD0BC6"/>
    <w:rsid w:val="00FE09AC"/>
    <w:rsid w:val="00FE2E96"/>
    <w:rsid w:val="00FE3167"/>
    <w:rsid w:val="00FE687F"/>
    <w:rsid w:val="00FF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5CD5CB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A72EF8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A72EF8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A16B8B36C49242A40D61BAD76425E9" ma:contentTypeVersion="" ma:contentTypeDescription="Vytvoří nový dokument" ma:contentTypeScope="" ma:versionID="360b5acf9699e10c23dc72547e03e61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945119C-7BCE-41C9-93FF-04E00D9FE782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$ListId:dokumentyvz;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A26162A-A300-4FC4-AD37-465885D466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10650D-2A32-4D63-9383-B19D57064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8937BD-204D-4097-9D24-309BCACFD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4674</Words>
  <Characters>27577</Characters>
  <Application>Microsoft Office Word</Application>
  <DocSecurity>4</DocSecurity>
  <Lines>229</Lines>
  <Paragraphs>64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Kraus Libor</cp:lastModifiedBy>
  <cp:revision>2</cp:revision>
  <dcterms:created xsi:type="dcterms:W3CDTF">2017-07-21T08:14:00Z</dcterms:created>
  <dcterms:modified xsi:type="dcterms:W3CDTF">2017-07-21T08:14:00Z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0x01010051A16B8B36C49242A40D61BAD76425E9</vt:lpwstr>
  </property>
</Properties>
</file>