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D0A" w:rsidRPr="005F4014" w:rsidRDefault="001F6D0A" w:rsidP="001F6D0A">
      <w:pPr>
        <w:pStyle w:val="ListNumber-ContractCzechRadio"/>
        <w:numPr>
          <w:ilvl w:val="0"/>
          <w:numId w:val="0"/>
        </w:numPr>
        <w:jc w:val="center"/>
        <w:rPr>
          <w:b/>
        </w:rPr>
      </w:pPr>
      <w:r w:rsidRPr="0035512C">
        <w:rPr>
          <w:b/>
        </w:rPr>
        <w:t>PŘÍLOHA Č. 4 – TECHNICKÉ ZADÁNÍ STAVEBNÍCH PRACÍ</w:t>
      </w:r>
    </w:p>
    <w:p w:rsidR="001F6D0A" w:rsidRDefault="001F6D0A" w:rsidP="001F6D0A">
      <w:pPr>
        <w:jc w:val="center"/>
        <w:rPr>
          <w:b/>
          <w:sz w:val="28"/>
          <w:szCs w:val="28"/>
        </w:rPr>
      </w:pPr>
    </w:p>
    <w:p w:rsidR="001F6D0A" w:rsidRDefault="001F6D0A" w:rsidP="001F6D0A"/>
    <w:p w:rsidR="008F0DE3" w:rsidRDefault="008F0DE3" w:rsidP="008F0DE3">
      <w:pPr>
        <w:pStyle w:val="ListNumber-ContractCzechRadio"/>
        <w:numPr>
          <w:ilvl w:val="0"/>
          <w:numId w:val="8"/>
        </w:numPr>
        <w:tabs>
          <w:tab w:val="clear" w:pos="312"/>
          <w:tab w:val="clear" w:pos="624"/>
          <w:tab w:val="left" w:pos="284"/>
          <w:tab w:val="left" w:pos="1134"/>
        </w:tabs>
        <w:ind w:left="284" w:hanging="284"/>
        <w:rPr>
          <w:rFonts w:cs="Arial"/>
          <w:u w:val="single"/>
        </w:rPr>
      </w:pPr>
      <w:r>
        <w:rPr>
          <w:rFonts w:cs="Arial"/>
          <w:u w:val="single"/>
        </w:rPr>
        <w:t>Akce:</w:t>
      </w:r>
    </w:p>
    <w:p w:rsidR="008F0DE3" w:rsidRPr="007A50B3" w:rsidRDefault="008F0DE3" w:rsidP="008F0DE3">
      <w:pPr>
        <w:pStyle w:val="ListNumber-ContractCzechRadio"/>
        <w:tabs>
          <w:tab w:val="clear" w:pos="312"/>
          <w:tab w:val="clear" w:pos="1247"/>
          <w:tab w:val="left" w:pos="0"/>
        </w:tabs>
        <w:rPr>
          <w:rFonts w:cs="Arial"/>
        </w:rPr>
      </w:pPr>
      <w:r>
        <w:rPr>
          <w:rFonts w:cs="Arial"/>
        </w:rPr>
        <w:t>ČRo Ostrava – II. etapa opravy oken</w:t>
      </w:r>
      <w:r w:rsidRPr="001B50C2">
        <w:rPr>
          <w:rFonts w:cs="Arial"/>
        </w:rPr>
        <w:t xml:space="preserve"> </w:t>
      </w:r>
      <w:r w:rsidRPr="00536559">
        <w:rPr>
          <w:rFonts w:cs="Arial"/>
        </w:rPr>
        <w:t>budovy Českého rozhlasu</w:t>
      </w:r>
      <w:r>
        <w:rPr>
          <w:rFonts w:cs="Arial"/>
        </w:rPr>
        <w:t xml:space="preserve"> na adrese Dr. Šmerala 21626/2, 702 00 Ostrava</w:t>
      </w:r>
    </w:p>
    <w:p w:rsidR="008F0DE3" w:rsidRPr="004E5593" w:rsidRDefault="008F0DE3" w:rsidP="008F0DE3">
      <w:pPr>
        <w:pStyle w:val="ListNumber-ContractCzechRadio"/>
        <w:numPr>
          <w:ilvl w:val="0"/>
          <w:numId w:val="8"/>
        </w:numPr>
        <w:tabs>
          <w:tab w:val="clear" w:pos="312"/>
          <w:tab w:val="clear" w:pos="624"/>
          <w:tab w:val="left" w:pos="284"/>
          <w:tab w:val="left" w:pos="1134"/>
        </w:tabs>
        <w:ind w:left="284" w:hanging="284"/>
        <w:rPr>
          <w:rFonts w:cs="Arial"/>
          <w:u w:val="single"/>
        </w:rPr>
      </w:pPr>
      <w:r>
        <w:rPr>
          <w:rFonts w:cs="Arial"/>
          <w:u w:val="single"/>
        </w:rPr>
        <w:t>Ř</w:t>
      </w:r>
      <w:r w:rsidRPr="004E5593">
        <w:rPr>
          <w:rFonts w:cs="Arial"/>
          <w:u w:val="single"/>
        </w:rPr>
        <w:t xml:space="preserve">ešená nemovitost: </w:t>
      </w:r>
    </w:p>
    <w:p w:rsidR="008F0DE3" w:rsidRDefault="008F0DE3" w:rsidP="008F0DE3">
      <w:pPr>
        <w:jc w:val="both"/>
        <w:rPr>
          <w:rFonts w:cs="Arial"/>
        </w:rPr>
      </w:pPr>
      <w:r w:rsidRPr="00E76081">
        <w:rPr>
          <w:rFonts w:cs="Arial"/>
        </w:rPr>
        <w:t xml:space="preserve">pozemek s parcelním číslem </w:t>
      </w:r>
      <w:r>
        <w:rPr>
          <w:rFonts w:cs="Arial"/>
        </w:rPr>
        <w:t>616/1</w:t>
      </w:r>
      <w:r w:rsidRPr="00E76081">
        <w:rPr>
          <w:rFonts w:cs="Arial"/>
        </w:rPr>
        <w:t xml:space="preserve"> o výměře </w:t>
      </w:r>
      <w:r>
        <w:rPr>
          <w:rFonts w:cs="Arial"/>
        </w:rPr>
        <w:t>1021</w:t>
      </w:r>
      <w:r w:rsidRPr="00E76081">
        <w:rPr>
          <w:rFonts w:cs="Arial"/>
        </w:rPr>
        <w:t xml:space="preserve"> m</w:t>
      </w:r>
      <w:r w:rsidRPr="005F4014">
        <w:rPr>
          <w:rFonts w:cs="Arial"/>
          <w:vertAlign w:val="superscript"/>
        </w:rPr>
        <w:t>2</w:t>
      </w:r>
      <w:r w:rsidRPr="00E76081">
        <w:rPr>
          <w:rFonts w:cs="Arial"/>
        </w:rPr>
        <w:t xml:space="preserve">, zastavěná plocha a nádvoří, jehož součástí je stavba s číslem popisným </w:t>
      </w:r>
      <w:r>
        <w:rPr>
          <w:rFonts w:cs="Arial"/>
        </w:rPr>
        <w:t>1626</w:t>
      </w:r>
      <w:r w:rsidRPr="00E76081">
        <w:rPr>
          <w:rFonts w:cs="Arial"/>
        </w:rPr>
        <w:t xml:space="preserve">, </w:t>
      </w:r>
      <w:r>
        <w:rPr>
          <w:rFonts w:cs="Arial"/>
        </w:rPr>
        <w:t>v </w:t>
      </w:r>
      <w:proofErr w:type="spellStart"/>
      <w:proofErr w:type="gramStart"/>
      <w:r>
        <w:rPr>
          <w:rFonts w:cs="Arial"/>
        </w:rPr>
        <w:t>k.ú</w:t>
      </w:r>
      <w:proofErr w:type="spellEnd"/>
      <w:r>
        <w:rPr>
          <w:rFonts w:cs="Arial"/>
        </w:rPr>
        <w:t>.</w:t>
      </w:r>
      <w:proofErr w:type="gramEnd"/>
      <w:r>
        <w:rPr>
          <w:rFonts w:cs="Arial"/>
        </w:rPr>
        <w:t xml:space="preserve"> </w:t>
      </w:r>
      <w:r w:rsidRPr="00222987">
        <w:rPr>
          <w:rFonts w:cs="Arial"/>
        </w:rPr>
        <w:t>Moravská Ostrava, obec Ostrava, zapsáno jako vlastnictví objednatele na LV. č. 537 u katastrálního úřadu pro Moravskoslezský kraj, katastrální pracoviště Ostrava</w:t>
      </w:r>
      <w:r>
        <w:rPr>
          <w:rFonts w:cs="Arial"/>
        </w:rPr>
        <w:t xml:space="preserve"> (dále jen „nemovitost“)</w:t>
      </w:r>
      <w:r w:rsidRPr="00E76081">
        <w:rPr>
          <w:rFonts w:cs="Arial"/>
        </w:rPr>
        <w:t xml:space="preserve">. </w:t>
      </w:r>
    </w:p>
    <w:p w:rsidR="008F0DE3" w:rsidRDefault="008F0DE3" w:rsidP="008F0DE3">
      <w:pPr>
        <w:rPr>
          <w:rFonts w:cs="Arial"/>
        </w:rPr>
      </w:pPr>
    </w:p>
    <w:p w:rsidR="008F0DE3" w:rsidRPr="00E81F0A" w:rsidRDefault="008F0DE3" w:rsidP="008F0DE3">
      <w:pPr>
        <w:pStyle w:val="Odstavecseseznamem"/>
        <w:numPr>
          <w:ilvl w:val="0"/>
          <w:numId w:val="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284" w:hanging="284"/>
        <w:rPr>
          <w:u w:val="single"/>
        </w:rPr>
      </w:pPr>
      <w:r>
        <w:rPr>
          <w:u w:val="single"/>
        </w:rPr>
        <w:t>Z</w:t>
      </w:r>
      <w:r w:rsidRPr="00E81F0A">
        <w:rPr>
          <w:u w:val="single"/>
        </w:rPr>
        <w:t>áměr</w:t>
      </w:r>
      <w:r>
        <w:rPr>
          <w:u w:val="single"/>
        </w:rPr>
        <w:t xml:space="preserve"> stavebníka</w:t>
      </w:r>
    </w:p>
    <w:p w:rsidR="008F0DE3" w:rsidRDefault="008F0DE3" w:rsidP="008F0DE3">
      <w:pPr>
        <w:pStyle w:val="Odstavecseseznamem"/>
        <w:rPr>
          <w:rFonts w:cs="Arial"/>
        </w:rPr>
      </w:pPr>
    </w:p>
    <w:p w:rsidR="008F0DE3" w:rsidRDefault="008F0DE3" w:rsidP="008F0DE3">
      <w:pPr>
        <w:pStyle w:val="Odstavecseseznamem"/>
        <w:ind w:left="0"/>
        <w:jc w:val="both"/>
        <w:rPr>
          <w:rFonts w:cs="Arial"/>
        </w:rPr>
      </w:pPr>
      <w:r>
        <w:rPr>
          <w:rFonts w:cs="Arial"/>
        </w:rPr>
        <w:t xml:space="preserve">Zásadní oprava vybraných oken budovy ČRo Ostrava </w:t>
      </w:r>
      <w:proofErr w:type="gramStart"/>
      <w:r>
        <w:rPr>
          <w:rFonts w:cs="Arial"/>
        </w:rPr>
        <w:t>č.p.</w:t>
      </w:r>
      <w:proofErr w:type="gramEnd"/>
      <w:r>
        <w:rPr>
          <w:rFonts w:cs="Arial"/>
        </w:rPr>
        <w:t xml:space="preserve"> 1626/2, která má za cíl obnovit plnohodnotnou funkčnost oken, tj. zajistit jejich otevíratelnost, </w:t>
      </w:r>
      <w:proofErr w:type="spellStart"/>
      <w:r>
        <w:rPr>
          <w:rFonts w:cs="Arial"/>
        </w:rPr>
        <w:t>uzavíratelnost</w:t>
      </w:r>
      <w:proofErr w:type="spellEnd"/>
      <w:r>
        <w:rPr>
          <w:rFonts w:cs="Arial"/>
        </w:rPr>
        <w:t xml:space="preserve">, provedení nového nátěrového systému pro plnění jejich estetické funkce ve stavbě i pro plnění komplexní ochrany dřevěných prvků proti působení povětrnostních vlivů a dřevokazného hmyzu.  </w:t>
      </w:r>
    </w:p>
    <w:p w:rsidR="008F0DE3" w:rsidRPr="00E81F0A" w:rsidRDefault="008F0DE3" w:rsidP="008F0DE3">
      <w:pPr>
        <w:pStyle w:val="Odstavecseseznamem"/>
        <w:rPr>
          <w:rFonts w:cs="Arial"/>
        </w:rPr>
      </w:pPr>
    </w:p>
    <w:p w:rsidR="008F0DE3" w:rsidRDefault="008F0DE3" w:rsidP="008F0DE3">
      <w:pPr>
        <w:pStyle w:val="Odstavecseseznamem"/>
        <w:numPr>
          <w:ilvl w:val="0"/>
          <w:numId w:val="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284" w:hanging="284"/>
        <w:rPr>
          <w:u w:val="single"/>
        </w:rPr>
      </w:pPr>
      <w:r w:rsidRPr="00A260BD">
        <w:rPr>
          <w:u w:val="single"/>
        </w:rPr>
        <w:t xml:space="preserve">Podklady pro </w:t>
      </w:r>
      <w:r>
        <w:rPr>
          <w:u w:val="single"/>
        </w:rPr>
        <w:t>provedení stavebních prací</w:t>
      </w:r>
      <w:r w:rsidRPr="00A260BD">
        <w:rPr>
          <w:u w:val="single"/>
        </w:rPr>
        <w:t>:</w:t>
      </w:r>
    </w:p>
    <w:p w:rsidR="008F0DE3" w:rsidRPr="00A260BD" w:rsidRDefault="008F0DE3" w:rsidP="008F0DE3">
      <w:pPr>
        <w:pStyle w:val="Odstavecseseznamem"/>
        <w:ind w:left="284"/>
        <w:rPr>
          <w:u w:val="single"/>
        </w:rPr>
      </w:pPr>
    </w:p>
    <w:p w:rsidR="008F0DE3" w:rsidRDefault="008F0DE3" w:rsidP="008F0DE3">
      <w:pPr>
        <w:pStyle w:val="Odstavecseseznamem"/>
        <w:numPr>
          <w:ilvl w:val="0"/>
          <w:numId w:val="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jc w:val="both"/>
      </w:pPr>
      <w:r w:rsidRPr="0000229E">
        <w:t>S</w:t>
      </w:r>
      <w:r>
        <w:t>tavební povolení</w:t>
      </w:r>
      <w:r w:rsidRPr="0000229E">
        <w:t xml:space="preserve"> </w:t>
      </w:r>
      <w:r>
        <w:t>vydané Úřadem městského obvodu Moravská Ostrava a Přívoz</w:t>
      </w:r>
      <w:ins w:id="0" w:author="Voráček Miroslav" w:date="2017-06-27T11:11:00Z">
        <w:r>
          <w:t>,</w:t>
        </w:r>
      </w:ins>
    </w:p>
    <w:p w:rsidR="008F0DE3" w:rsidRDefault="008F0DE3" w:rsidP="008F0DE3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jc w:val="both"/>
      </w:pPr>
      <w:r>
        <w:t xml:space="preserve">odbor stavebního řádu a přestupků </w:t>
      </w:r>
      <w:proofErr w:type="gramStart"/>
      <w:r w:rsidRPr="0000229E">
        <w:t>č.j.</w:t>
      </w:r>
      <w:proofErr w:type="gramEnd"/>
      <w:r w:rsidRPr="0000229E">
        <w:t xml:space="preserve"> </w:t>
      </w:r>
      <w:proofErr w:type="spellStart"/>
      <w:r w:rsidRPr="0000229E">
        <w:t>MOaP</w:t>
      </w:r>
      <w:proofErr w:type="spellEnd"/>
      <w:r w:rsidRPr="0000229E">
        <w:t>/71925/16/OSŘP1/Jan</w:t>
      </w:r>
      <w:r>
        <w:t xml:space="preserve"> ze dne 10.11.2016</w:t>
      </w:r>
    </w:p>
    <w:p w:rsidR="008F0DE3" w:rsidRDefault="008F0DE3" w:rsidP="008F0DE3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76" w:lineRule="auto"/>
        <w:jc w:val="both"/>
      </w:pPr>
    </w:p>
    <w:p w:rsidR="008F0DE3" w:rsidRDefault="008F0DE3" w:rsidP="008F0DE3">
      <w:pPr>
        <w:pStyle w:val="Odstavecseseznamem"/>
        <w:numPr>
          <w:ilvl w:val="0"/>
          <w:numId w:val="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jc w:val="both"/>
      </w:pPr>
      <w:r w:rsidRPr="00AF2F05">
        <w:t>Restaurátorský  záměr  pro  rekonstrukci  a celkovou rehabilitaci vešker</w:t>
      </w:r>
      <w:r>
        <w:t xml:space="preserve">ých oken  a  balkónových dveří, zpracovaný </w:t>
      </w:r>
      <w:proofErr w:type="gramStart"/>
      <w:r>
        <w:t>16.8.2016</w:t>
      </w:r>
      <w:proofErr w:type="gramEnd"/>
      <w:r>
        <w:t xml:space="preserve"> p. Jakubkem</w:t>
      </w:r>
    </w:p>
    <w:p w:rsidR="008F0DE3" w:rsidRDefault="008F0DE3" w:rsidP="008F0DE3">
      <w:pPr>
        <w:pStyle w:val="Odstavecseseznamem"/>
      </w:pPr>
    </w:p>
    <w:p w:rsidR="008F0DE3" w:rsidRDefault="008F0DE3" w:rsidP="008F0DE3">
      <w:pPr>
        <w:pStyle w:val="Odstavecseseznamem"/>
        <w:numPr>
          <w:ilvl w:val="0"/>
          <w:numId w:val="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jc w:val="both"/>
      </w:pPr>
      <w:r>
        <w:t xml:space="preserve">Závazné stanovisko Útvaru hlavního architekta Magistrátu města Ostravy ze dne </w:t>
      </w:r>
      <w:proofErr w:type="gramStart"/>
      <w:r>
        <w:t>26.8.2016</w:t>
      </w:r>
      <w:proofErr w:type="gramEnd"/>
    </w:p>
    <w:p w:rsidR="008F0DE3" w:rsidRDefault="008F0DE3" w:rsidP="008F0DE3">
      <w:pPr>
        <w:pStyle w:val="Odstavecseseznamem"/>
      </w:pPr>
    </w:p>
    <w:p w:rsidR="008F0DE3" w:rsidRDefault="008F0DE3" w:rsidP="008F0DE3">
      <w:pPr>
        <w:pStyle w:val="Odstavecseseznamem"/>
        <w:numPr>
          <w:ilvl w:val="0"/>
          <w:numId w:val="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jc w:val="both"/>
      </w:pPr>
      <w:r>
        <w:t>Uliční pohled – označení oken k opravě</w:t>
      </w:r>
    </w:p>
    <w:p w:rsidR="008F0DE3" w:rsidRDefault="008F0DE3" w:rsidP="008F0DE3">
      <w:pPr>
        <w:pStyle w:val="Odstavecseseznamem"/>
      </w:pPr>
    </w:p>
    <w:p w:rsidR="008F0DE3" w:rsidRDefault="008F0DE3" w:rsidP="008F0DE3">
      <w:pPr>
        <w:pStyle w:val="Odstavecseseznamem"/>
        <w:numPr>
          <w:ilvl w:val="0"/>
          <w:numId w:val="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jc w:val="both"/>
      </w:pPr>
      <w:r>
        <w:t>Technický list vrchního nátěrového systému oken</w:t>
      </w:r>
    </w:p>
    <w:p w:rsidR="008F0DE3" w:rsidRDefault="008F0DE3" w:rsidP="008F0DE3">
      <w:pPr>
        <w:pStyle w:val="Odstavecseseznamem"/>
      </w:pPr>
    </w:p>
    <w:p w:rsidR="008F0DE3" w:rsidRDefault="008F0DE3" w:rsidP="008F0DE3">
      <w:pPr>
        <w:pStyle w:val="Odstavecseseznamem"/>
        <w:numPr>
          <w:ilvl w:val="0"/>
          <w:numId w:val="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jc w:val="both"/>
      </w:pPr>
      <w:r>
        <w:t>Textové upřesnění poptávaných stavebních prací:</w:t>
      </w:r>
    </w:p>
    <w:p w:rsidR="008F0DE3" w:rsidRDefault="008F0DE3" w:rsidP="008F0DE3">
      <w:pPr>
        <w:pStyle w:val="Odstavecseseznamem"/>
      </w:pPr>
    </w:p>
    <w:p w:rsidR="008F0DE3" w:rsidRDefault="008F0DE3" w:rsidP="008F0DE3">
      <w:pPr>
        <w:pStyle w:val="Odstavecseseznamem"/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jc w:val="both"/>
      </w:pPr>
      <w:r>
        <w:t xml:space="preserve">   Přípravné a přidružené práce</w:t>
      </w:r>
    </w:p>
    <w:p w:rsidR="008F0DE3" w:rsidRDefault="008F0DE3" w:rsidP="008F0DE3">
      <w:pPr>
        <w:pStyle w:val="Odstavecseseznamem"/>
        <w:numPr>
          <w:ilvl w:val="1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jc w:val="both"/>
      </w:pPr>
      <w:r>
        <w:t>zajištění povolení záboru veřejného prostranství</w:t>
      </w:r>
    </w:p>
    <w:p w:rsidR="008F0DE3" w:rsidRDefault="008F0DE3" w:rsidP="008F0DE3">
      <w:pPr>
        <w:pStyle w:val="Odstavecseseznamem"/>
        <w:numPr>
          <w:ilvl w:val="1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jc w:val="both"/>
      </w:pPr>
      <w:r>
        <w:t xml:space="preserve">zabezpečení pracoviště v souladu s požadavky na bezpečnost a ochranu zdraví při práci dle legislativy platné na území České republiky </w:t>
      </w:r>
    </w:p>
    <w:p w:rsidR="008F0DE3" w:rsidRDefault="008F0DE3" w:rsidP="008F0DE3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556"/>
        <w:jc w:val="both"/>
      </w:pPr>
    </w:p>
    <w:p w:rsidR="008F0DE3" w:rsidRDefault="008F0DE3" w:rsidP="008F0DE3">
      <w:pPr>
        <w:pStyle w:val="Odstavecseseznamem"/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556"/>
        <w:jc w:val="both"/>
      </w:pPr>
      <w:r>
        <w:t>Očištění oken (rám + křídla)</w:t>
      </w:r>
    </w:p>
    <w:p w:rsidR="008F0DE3" w:rsidRDefault="008F0DE3" w:rsidP="008F0DE3">
      <w:pPr>
        <w:pStyle w:val="Odstavecseseznamem"/>
        <w:numPr>
          <w:ilvl w:val="1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  <w:tab w:val="left" w:pos="1418"/>
        </w:tabs>
        <w:spacing w:after="200" w:line="276" w:lineRule="auto"/>
        <w:ind w:left="1276" w:hanging="283"/>
        <w:jc w:val="both"/>
      </w:pPr>
      <w:r>
        <w:t>pečlivé odstranění usazenin prachu, nečistot a stávajícího sklenářského tmelu</w:t>
      </w:r>
    </w:p>
    <w:p w:rsidR="008F0DE3" w:rsidRDefault="008F0DE3" w:rsidP="008F0DE3">
      <w:pPr>
        <w:pStyle w:val="Odstavecseseznamem"/>
        <w:numPr>
          <w:ilvl w:val="1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  <w:tab w:val="left" w:pos="1418"/>
        </w:tabs>
        <w:spacing w:after="200" w:line="276" w:lineRule="auto"/>
        <w:ind w:left="1276" w:hanging="283"/>
        <w:jc w:val="both"/>
      </w:pPr>
      <w:r>
        <w:t>opatrné vysklení okenního křídla se zachováním tabule skla (jemné škrábance na skle způsobené škrábáním starého sklenářského tmelu nejsou na závadu)</w:t>
      </w:r>
    </w:p>
    <w:p w:rsidR="008F0DE3" w:rsidRDefault="008F0DE3" w:rsidP="008F0DE3">
      <w:pPr>
        <w:pStyle w:val="Odstavecseseznamem"/>
        <w:numPr>
          <w:ilvl w:val="1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  <w:tab w:val="left" w:pos="1418"/>
        </w:tabs>
        <w:spacing w:after="200" w:line="276" w:lineRule="auto"/>
        <w:ind w:left="1276" w:hanging="283"/>
        <w:jc w:val="both"/>
      </w:pPr>
      <w:r>
        <w:t xml:space="preserve">kompletní odstranění celého souvrství stávajících nátěrů, </w:t>
      </w:r>
      <w:r w:rsidRPr="000A5C6E">
        <w:t>100% opálení staré barvy</w:t>
      </w:r>
    </w:p>
    <w:p w:rsidR="008F0DE3" w:rsidRDefault="008F0DE3" w:rsidP="008F0DE3">
      <w:pPr>
        <w:pStyle w:val="Odstavecseseznamem"/>
        <w:numPr>
          <w:ilvl w:val="1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  <w:tab w:val="left" w:pos="1418"/>
        </w:tabs>
        <w:spacing w:after="200" w:line="276" w:lineRule="auto"/>
        <w:ind w:left="1276" w:hanging="283"/>
        <w:jc w:val="both"/>
      </w:pPr>
      <w:r w:rsidRPr="00FB0BA2">
        <w:t>začištění rohů ostrými škrabkami a kyretami a následné ruční broušení</w:t>
      </w:r>
      <w:r>
        <w:t xml:space="preserve"> v celé ploše a profilaci rámu i křídel</w:t>
      </w:r>
    </w:p>
    <w:p w:rsidR="00940528" w:rsidRDefault="00940528" w:rsidP="008F0DE3">
      <w:pPr>
        <w:pStyle w:val="Odstavecseseznamem"/>
        <w:numPr>
          <w:ilvl w:val="1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  <w:tab w:val="left" w:pos="1418"/>
        </w:tabs>
        <w:spacing w:after="200" w:line="276" w:lineRule="auto"/>
        <w:ind w:left="1276" w:hanging="283"/>
        <w:jc w:val="both"/>
      </w:pPr>
      <w:r>
        <w:t xml:space="preserve">odstranění </w:t>
      </w:r>
      <w:proofErr w:type="spellStart"/>
      <w:r>
        <w:t>kovotěsu</w:t>
      </w:r>
      <w:proofErr w:type="spellEnd"/>
    </w:p>
    <w:p w:rsidR="008F0DE3" w:rsidRDefault="008F0DE3" w:rsidP="008F0DE3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  <w:tab w:val="left" w:pos="1418"/>
        </w:tabs>
        <w:spacing w:after="200" w:line="276" w:lineRule="auto"/>
        <w:ind w:left="1276" w:hanging="556"/>
        <w:jc w:val="both"/>
      </w:pPr>
    </w:p>
    <w:p w:rsidR="008F0DE3" w:rsidRDefault="008F0DE3" w:rsidP="008F0DE3">
      <w:pPr>
        <w:pStyle w:val="Odstavecseseznamem"/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  <w:tab w:val="left" w:pos="1418"/>
        </w:tabs>
        <w:spacing w:after="200" w:line="276" w:lineRule="auto"/>
        <w:ind w:left="1276" w:hanging="556"/>
        <w:jc w:val="both"/>
      </w:pPr>
      <w:r>
        <w:t>Očištění dřevěného obkladu špalet a parapetů</w:t>
      </w:r>
    </w:p>
    <w:p w:rsidR="008F0DE3" w:rsidRDefault="008F0DE3" w:rsidP="008F0DE3">
      <w:pPr>
        <w:pStyle w:val="Odstavecseseznamem"/>
        <w:numPr>
          <w:ilvl w:val="1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  <w:tab w:val="left" w:pos="1418"/>
        </w:tabs>
        <w:spacing w:after="200" w:line="276" w:lineRule="auto"/>
        <w:ind w:left="1276" w:hanging="283"/>
        <w:jc w:val="both"/>
      </w:pPr>
      <w:r>
        <w:lastRenderedPageBreak/>
        <w:t xml:space="preserve">kompletní odstranění celého souvrství stávajících nátěrů, </w:t>
      </w:r>
      <w:r w:rsidRPr="000A5C6E">
        <w:t>100% opálení staré barvy</w:t>
      </w:r>
    </w:p>
    <w:p w:rsidR="008F0DE3" w:rsidRDefault="008F0DE3" w:rsidP="008F0DE3">
      <w:pPr>
        <w:pStyle w:val="Odstavecseseznamem"/>
        <w:numPr>
          <w:ilvl w:val="1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  <w:tab w:val="left" w:pos="1418"/>
        </w:tabs>
        <w:spacing w:after="200" w:line="276" w:lineRule="auto"/>
        <w:ind w:left="1276" w:hanging="283"/>
        <w:jc w:val="both"/>
      </w:pPr>
      <w:r w:rsidRPr="00FB0BA2">
        <w:t>začištění rohů ostrými škrabkami a kyretami a následné ruční broušení</w:t>
      </w:r>
      <w:r>
        <w:t xml:space="preserve"> v celé ploše a profilaci obkladu</w:t>
      </w:r>
    </w:p>
    <w:p w:rsidR="008F0DE3" w:rsidRDefault="008F0DE3" w:rsidP="008F0DE3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  <w:tab w:val="left" w:pos="1418"/>
        </w:tabs>
        <w:spacing w:after="200" w:line="276" w:lineRule="auto"/>
        <w:ind w:left="1276" w:hanging="556"/>
        <w:jc w:val="both"/>
      </w:pPr>
    </w:p>
    <w:p w:rsidR="008F0DE3" w:rsidRDefault="008F0DE3" w:rsidP="008F0DE3">
      <w:pPr>
        <w:pStyle w:val="Odstavecseseznamem"/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  <w:tab w:val="left" w:pos="1418"/>
        </w:tabs>
        <w:spacing w:after="200" w:line="276" w:lineRule="auto"/>
        <w:ind w:left="1276" w:hanging="556"/>
        <w:jc w:val="both"/>
      </w:pPr>
      <w:r>
        <w:t xml:space="preserve">Očištění venkovních parapetů </w:t>
      </w:r>
    </w:p>
    <w:p w:rsidR="008F0DE3" w:rsidRDefault="008F0DE3" w:rsidP="008F0DE3">
      <w:pPr>
        <w:pStyle w:val="Odstavecseseznamem"/>
        <w:numPr>
          <w:ilvl w:val="1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  <w:tab w:val="left" w:pos="1418"/>
        </w:tabs>
        <w:spacing w:after="200" w:line="276" w:lineRule="auto"/>
        <w:ind w:left="1276" w:hanging="283"/>
        <w:jc w:val="both"/>
      </w:pPr>
      <w:r>
        <w:t>omytí parapetů vodou se saponátem</w:t>
      </w:r>
    </w:p>
    <w:p w:rsidR="008F0DE3" w:rsidRDefault="008F0DE3" w:rsidP="008F0DE3">
      <w:pPr>
        <w:pStyle w:val="Odstavecseseznamem"/>
        <w:numPr>
          <w:ilvl w:val="1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  <w:tab w:val="left" w:pos="1418"/>
        </w:tabs>
        <w:spacing w:after="200" w:line="276" w:lineRule="auto"/>
        <w:ind w:left="1276" w:hanging="283"/>
        <w:jc w:val="both"/>
      </w:pPr>
      <w:r>
        <w:t>případné ruční mechanické a následné doprovodné chemické odstranění koroze</w:t>
      </w:r>
    </w:p>
    <w:p w:rsidR="008F0DE3" w:rsidRDefault="008F0DE3" w:rsidP="008F0DE3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  <w:tab w:val="left" w:pos="1418"/>
        </w:tabs>
        <w:spacing w:after="200" w:line="276" w:lineRule="auto"/>
        <w:ind w:left="1080"/>
        <w:jc w:val="both"/>
      </w:pPr>
    </w:p>
    <w:p w:rsidR="008F0DE3" w:rsidRDefault="008F0DE3" w:rsidP="008F0DE3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  <w:tab w:val="left" w:pos="1418"/>
        </w:tabs>
        <w:spacing w:after="200" w:line="276" w:lineRule="auto"/>
        <w:ind w:left="1080"/>
        <w:jc w:val="both"/>
      </w:pPr>
    </w:p>
    <w:p w:rsidR="008F0DE3" w:rsidRDefault="008F0DE3" w:rsidP="008F0DE3">
      <w:pPr>
        <w:pStyle w:val="Odstavecseseznamem"/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  <w:tab w:val="left" w:pos="1418"/>
        </w:tabs>
        <w:spacing w:after="200" w:line="276" w:lineRule="auto"/>
        <w:ind w:left="1276" w:hanging="556"/>
        <w:jc w:val="both"/>
      </w:pPr>
      <w:r>
        <w:t xml:space="preserve">Demontáž kování </w:t>
      </w:r>
    </w:p>
    <w:p w:rsidR="008F0DE3" w:rsidRDefault="008F0DE3" w:rsidP="008F0DE3">
      <w:pPr>
        <w:pStyle w:val="Odstavecseseznamem"/>
        <w:numPr>
          <w:ilvl w:val="1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  <w:tab w:val="left" w:pos="1418"/>
        </w:tabs>
        <w:spacing w:after="200" w:line="276" w:lineRule="auto"/>
        <w:ind w:left="1276" w:hanging="283"/>
        <w:jc w:val="both"/>
      </w:pPr>
      <w:r>
        <w:t xml:space="preserve">z oken bude kompletně </w:t>
      </w:r>
      <w:proofErr w:type="spellStart"/>
      <w:r>
        <w:t>zdemontováno</w:t>
      </w:r>
      <w:proofErr w:type="spellEnd"/>
      <w:r>
        <w:t xml:space="preserve"> kování vyjma rozvorových táhel a závěsů, tj. </w:t>
      </w:r>
      <w:proofErr w:type="spellStart"/>
      <w:r>
        <w:t>zdemontovány</w:t>
      </w:r>
      <w:proofErr w:type="spellEnd"/>
      <w:r>
        <w:t xml:space="preserve"> budou všechny kličky, obrtlíky, zarážky, dorazy i pružinová pojistka otevřeného křídla (tzv. žabka)</w:t>
      </w:r>
    </w:p>
    <w:p w:rsidR="008F0DE3" w:rsidRDefault="008F0DE3" w:rsidP="008F0DE3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  <w:tab w:val="left" w:pos="1418"/>
        </w:tabs>
        <w:spacing w:after="200" w:line="276" w:lineRule="auto"/>
        <w:ind w:left="1276" w:hanging="556"/>
        <w:jc w:val="both"/>
      </w:pPr>
    </w:p>
    <w:p w:rsidR="008F0DE3" w:rsidRDefault="008F0DE3" w:rsidP="008F0DE3">
      <w:pPr>
        <w:pStyle w:val="Odstavecseseznamem"/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  <w:tab w:val="left" w:pos="1418"/>
        </w:tabs>
        <w:spacing w:after="200" w:line="276" w:lineRule="auto"/>
        <w:ind w:left="1276" w:hanging="556"/>
        <w:jc w:val="both"/>
      </w:pPr>
      <w:r>
        <w:t>Vyspravení oken, vnitřního parapetu a dřevěného obkladu špalet</w:t>
      </w:r>
    </w:p>
    <w:p w:rsidR="008F0DE3" w:rsidRDefault="008F0DE3" w:rsidP="008F0DE3">
      <w:pPr>
        <w:pStyle w:val="Odstavecseseznamem"/>
        <w:numPr>
          <w:ilvl w:val="1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  <w:tab w:val="left" w:pos="1418"/>
        </w:tabs>
        <w:spacing w:after="200" w:line="276" w:lineRule="auto"/>
        <w:ind w:left="1276" w:hanging="283"/>
        <w:jc w:val="both"/>
      </w:pPr>
      <w:r>
        <w:t xml:space="preserve">poškozené části oken budou </w:t>
      </w:r>
      <w:proofErr w:type="spellStart"/>
      <w:r>
        <w:t>truhlářsky</w:t>
      </w:r>
      <w:proofErr w:type="spellEnd"/>
      <w:r>
        <w:t>, ohraničeně vyjmuty a místo nich bude vsazena dřevěná náhrada ze stejného dřeva, z jakého bylo vyrobeno okno, parapet i dřevěné obložení oken</w:t>
      </w:r>
    </w:p>
    <w:p w:rsidR="008F0DE3" w:rsidRDefault="008F0DE3" w:rsidP="008F0DE3">
      <w:pPr>
        <w:pStyle w:val="Odstavecseseznamem"/>
        <w:numPr>
          <w:ilvl w:val="1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  <w:tab w:val="left" w:pos="1418"/>
        </w:tabs>
        <w:spacing w:after="200" w:line="276" w:lineRule="auto"/>
        <w:ind w:left="1276" w:hanging="283"/>
        <w:jc w:val="both"/>
      </w:pPr>
      <w:r>
        <w:t>poškozenou částí okna jsou myšleny zejména biologickou korozí degradované části, nalézající se zejména ve spodní části okna, dále pak větší prohlubně či chybějící, odlomené části</w:t>
      </w:r>
    </w:p>
    <w:p w:rsidR="008F0DE3" w:rsidRDefault="008F0DE3" w:rsidP="008F0DE3">
      <w:pPr>
        <w:pStyle w:val="Odstavecseseznamem"/>
        <w:numPr>
          <w:ilvl w:val="1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  <w:tab w:val="left" w:pos="1418"/>
        </w:tabs>
        <w:spacing w:after="200" w:line="276" w:lineRule="auto"/>
        <w:ind w:left="1276" w:hanging="283"/>
        <w:jc w:val="both"/>
      </w:pPr>
      <w:r>
        <w:t>přípustné jsou škrábance do hloubky cca 0,5 mm</w:t>
      </w:r>
    </w:p>
    <w:p w:rsidR="00940528" w:rsidRDefault="00940528" w:rsidP="008F0DE3">
      <w:pPr>
        <w:pStyle w:val="Odstavecseseznamem"/>
        <w:numPr>
          <w:ilvl w:val="1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  <w:tab w:val="left" w:pos="1418"/>
        </w:tabs>
        <w:spacing w:after="200" w:line="276" w:lineRule="auto"/>
        <w:ind w:left="1276" w:hanging="283"/>
        <w:jc w:val="both"/>
      </w:pPr>
      <w:r>
        <w:t>provedení drážek pro osazení nového silikonového těsnění</w:t>
      </w:r>
    </w:p>
    <w:p w:rsidR="008F0DE3" w:rsidRDefault="008F0DE3" w:rsidP="008F0DE3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  <w:tab w:val="left" w:pos="1418"/>
        </w:tabs>
        <w:spacing w:after="200" w:line="276" w:lineRule="auto"/>
        <w:ind w:left="1276" w:hanging="556"/>
        <w:jc w:val="both"/>
      </w:pPr>
      <w:r>
        <w:t xml:space="preserve"> </w:t>
      </w:r>
    </w:p>
    <w:p w:rsidR="008F0DE3" w:rsidRDefault="008F0DE3" w:rsidP="008F0DE3">
      <w:pPr>
        <w:pStyle w:val="Odstavecseseznamem"/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  <w:tab w:val="left" w:pos="1418"/>
        </w:tabs>
        <w:spacing w:after="200" w:line="276" w:lineRule="auto"/>
        <w:ind w:left="1276" w:hanging="556"/>
        <w:jc w:val="both"/>
      </w:pPr>
      <w:r>
        <w:t>Napuštění obnažených dřevěných prvků lněnou fermeží</w:t>
      </w:r>
    </w:p>
    <w:p w:rsidR="008F0DE3" w:rsidRPr="00B0399A" w:rsidRDefault="008F0DE3" w:rsidP="008F0DE3">
      <w:pPr>
        <w:pStyle w:val="Odstavecseseznamem"/>
        <w:numPr>
          <w:ilvl w:val="1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  <w:tab w:val="left" w:pos="1418"/>
        </w:tabs>
        <w:spacing w:after="200" w:line="276" w:lineRule="auto"/>
        <w:ind w:left="1276" w:hanging="283"/>
        <w:jc w:val="both"/>
      </w:pPr>
      <w:r w:rsidRPr="00B0399A">
        <w:t>minimálně ve dvou nátěrech aplikovaný systém ošetření všech dřevěných částí oken (rám + křídla), vnitřního parapetu a dřevěného obkladu špalet</w:t>
      </w:r>
      <w:r>
        <w:t xml:space="preserve"> kvalitní lněnou fermeží</w:t>
      </w:r>
    </w:p>
    <w:p w:rsidR="008F0DE3" w:rsidRPr="00B0399A" w:rsidRDefault="008F0DE3" w:rsidP="008F0DE3">
      <w:pPr>
        <w:pStyle w:val="Odstavecseseznamem"/>
        <w:numPr>
          <w:ilvl w:val="1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709"/>
          <w:tab w:val="left" w:pos="1276"/>
          <w:tab w:val="left" w:pos="1418"/>
        </w:tabs>
        <w:spacing w:after="200" w:line="276" w:lineRule="auto"/>
        <w:ind w:left="1276" w:hanging="283"/>
        <w:jc w:val="both"/>
      </w:pPr>
      <w:r w:rsidRPr="00B0399A">
        <w:t>systém ošetření nesmí negativně působit na předepsaný vrchní nátěr okna</w:t>
      </w:r>
    </w:p>
    <w:p w:rsidR="008F0DE3" w:rsidRDefault="008F0DE3" w:rsidP="008F0DE3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  <w:tab w:val="left" w:pos="1418"/>
        </w:tabs>
        <w:spacing w:after="200" w:line="276" w:lineRule="auto"/>
        <w:ind w:left="1276" w:hanging="556"/>
        <w:jc w:val="both"/>
      </w:pPr>
      <w:r>
        <w:t xml:space="preserve"> </w:t>
      </w:r>
    </w:p>
    <w:p w:rsidR="008F0DE3" w:rsidRDefault="008F0DE3" w:rsidP="008F0DE3">
      <w:pPr>
        <w:pStyle w:val="Odstavecseseznamem"/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556"/>
        <w:jc w:val="both"/>
      </w:pPr>
      <w:r>
        <w:t>Aplikace vrchního nátěru</w:t>
      </w:r>
    </w:p>
    <w:p w:rsidR="008F0DE3" w:rsidRDefault="008F0DE3" w:rsidP="008F0DE3">
      <w:pPr>
        <w:pStyle w:val="Odstavecseseznamem"/>
        <w:numPr>
          <w:ilvl w:val="0"/>
          <w:numId w:val="2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jc w:val="both"/>
      </w:pPr>
      <w:r>
        <w:t xml:space="preserve">okna (křídlo + rám), dřevěný obklad špalet i vnitřní parapet budou opatřeny trojnásobným nátěrem v nátěrové systému specifikované technickým listem, který je součástí tohoto technického zadání stavebních prací – viz D5. Nátěrový systém bude použitý v odstínu </w:t>
      </w:r>
      <w:r w:rsidRPr="00E47F18">
        <w:t>RAL 1015</w:t>
      </w:r>
    </w:p>
    <w:p w:rsidR="008F0DE3" w:rsidRDefault="008F0DE3" w:rsidP="008F0DE3">
      <w:pPr>
        <w:pStyle w:val="Odstavecseseznamem"/>
        <w:numPr>
          <w:ilvl w:val="0"/>
          <w:numId w:val="2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jc w:val="both"/>
      </w:pPr>
      <w:r>
        <w:t>po prvním i druhém nátěru bude provedeno jemné přebroušení natíraných ploch</w:t>
      </w:r>
    </w:p>
    <w:p w:rsidR="008F0DE3" w:rsidRDefault="008F0DE3" w:rsidP="008F0DE3">
      <w:pPr>
        <w:pStyle w:val="Odstavecseseznamem"/>
        <w:tabs>
          <w:tab w:val="left" w:pos="1276"/>
        </w:tabs>
        <w:ind w:left="1276" w:hanging="556"/>
        <w:jc w:val="both"/>
      </w:pPr>
    </w:p>
    <w:p w:rsidR="008F0DE3" w:rsidRDefault="008F0DE3" w:rsidP="008F0DE3">
      <w:pPr>
        <w:pStyle w:val="Odstavecseseznamem"/>
        <w:tabs>
          <w:tab w:val="left" w:pos="1276"/>
        </w:tabs>
        <w:ind w:left="1276" w:hanging="556"/>
        <w:jc w:val="both"/>
      </w:pPr>
    </w:p>
    <w:p w:rsidR="008F0DE3" w:rsidRDefault="008F0DE3" w:rsidP="008F0DE3">
      <w:pPr>
        <w:pStyle w:val="Odstavecseseznamem"/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556"/>
        <w:jc w:val="both"/>
      </w:pPr>
      <w:r>
        <w:t>Zasklení křídel oken</w:t>
      </w:r>
    </w:p>
    <w:p w:rsidR="008F0DE3" w:rsidRDefault="008F0DE3" w:rsidP="008F0DE3">
      <w:pPr>
        <w:pStyle w:val="Odstavecseseznamem"/>
        <w:numPr>
          <w:ilvl w:val="1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jc w:val="both"/>
      </w:pPr>
      <w:r>
        <w:t>křídla budou zpětně zasklena vyjmutými skleněnými tabulemi</w:t>
      </w:r>
    </w:p>
    <w:p w:rsidR="008F0DE3" w:rsidRDefault="008F0DE3" w:rsidP="008F0DE3">
      <w:pPr>
        <w:pStyle w:val="Odstavecseseznamem"/>
        <w:numPr>
          <w:ilvl w:val="1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jc w:val="both"/>
      </w:pPr>
      <w:r>
        <w:t>poškozené skleněné tabule budou nahrazeny novými</w:t>
      </w:r>
    </w:p>
    <w:p w:rsidR="008F0DE3" w:rsidRDefault="008F0DE3" w:rsidP="008F0DE3">
      <w:pPr>
        <w:pStyle w:val="Odstavecseseznamem"/>
        <w:numPr>
          <w:ilvl w:val="1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jc w:val="both"/>
      </w:pPr>
      <w:r>
        <w:t>vnější křídla budou zasklena s použitím sklenářského tmelu přímo taženým (tmel nesmí být s prohlubněmi, popř. křivě tažený)</w:t>
      </w:r>
    </w:p>
    <w:p w:rsidR="008F0DE3" w:rsidRDefault="008F0DE3" w:rsidP="008F0DE3">
      <w:pPr>
        <w:pStyle w:val="Odstavecseseznamem"/>
        <w:numPr>
          <w:ilvl w:val="1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jc w:val="both"/>
      </w:pPr>
      <w:r>
        <w:t>u vnitřních křídel bude stávající zasklení tmelem nahrazeno zasklením do dřevěných trojúhelníkových lišt s použitím výplňového tmelu, jako „lůžka“ pro plné dosednutí skleněné tabule do rámu okna a plnoplošného dosednutí dřevěné zasklívací lišty na skleněnou tabuli</w:t>
      </w:r>
    </w:p>
    <w:p w:rsidR="008F0DE3" w:rsidRDefault="008F0DE3" w:rsidP="008F0DE3">
      <w:pPr>
        <w:pStyle w:val="Odstavecseseznamem"/>
        <w:numPr>
          <w:ilvl w:val="1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jc w:val="both"/>
      </w:pPr>
      <w:r>
        <w:t>zasklení zasklívací lištou bude provedeno shodně se zasklením referenčního okna v kanceláři č. 205</w:t>
      </w:r>
    </w:p>
    <w:p w:rsidR="008F0DE3" w:rsidRDefault="008F0DE3" w:rsidP="008F0DE3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556"/>
        <w:jc w:val="both"/>
      </w:pPr>
    </w:p>
    <w:p w:rsidR="008F0DE3" w:rsidRDefault="008F0DE3" w:rsidP="008F0DE3">
      <w:pPr>
        <w:pStyle w:val="Odstavecseseznamem"/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556"/>
        <w:jc w:val="both"/>
      </w:pPr>
      <w:r>
        <w:t>Ošetření a revize prvků kování oken</w:t>
      </w:r>
    </w:p>
    <w:p w:rsidR="008F0DE3" w:rsidRDefault="008F0DE3" w:rsidP="008F0DE3">
      <w:pPr>
        <w:pStyle w:val="Odstavecseseznamem"/>
        <w:numPr>
          <w:ilvl w:val="0"/>
          <w:numId w:val="2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jc w:val="both"/>
      </w:pPr>
      <w:r>
        <w:t xml:space="preserve">demontované kování bude očištěno </w:t>
      </w:r>
      <w:proofErr w:type="spellStart"/>
      <w:r>
        <w:t>otryskáním</w:t>
      </w:r>
      <w:proofErr w:type="spellEnd"/>
      <w:r>
        <w:t xml:space="preserve"> (</w:t>
      </w:r>
      <w:proofErr w:type="spellStart"/>
      <w:r>
        <w:t>opískováním</w:t>
      </w:r>
      <w:proofErr w:type="spellEnd"/>
      <w:r>
        <w:t>)</w:t>
      </w:r>
    </w:p>
    <w:p w:rsidR="008F0DE3" w:rsidRDefault="008F0DE3" w:rsidP="008F0DE3">
      <w:pPr>
        <w:pStyle w:val="Odstavecseseznamem"/>
        <w:numPr>
          <w:ilvl w:val="0"/>
          <w:numId w:val="2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jc w:val="both"/>
      </w:pPr>
      <w:r>
        <w:t xml:space="preserve">pružinové pojistky otevřeného křídla (tzv. žabky) budou opraveny do provozuschopného stavu </w:t>
      </w:r>
    </w:p>
    <w:p w:rsidR="008F0DE3" w:rsidRDefault="008F0DE3" w:rsidP="008F0DE3">
      <w:pPr>
        <w:pStyle w:val="Odstavecseseznamem"/>
        <w:numPr>
          <w:ilvl w:val="0"/>
          <w:numId w:val="2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jc w:val="both"/>
      </w:pPr>
      <w:r>
        <w:lastRenderedPageBreak/>
        <w:t>mosazné prvky budou ponechány bez následné povrchové úpravy</w:t>
      </w:r>
    </w:p>
    <w:p w:rsidR="008F0DE3" w:rsidRDefault="008F0DE3" w:rsidP="008F0DE3">
      <w:pPr>
        <w:pStyle w:val="Odstavecseseznamem"/>
        <w:numPr>
          <w:ilvl w:val="0"/>
          <w:numId w:val="2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jc w:val="both"/>
      </w:pPr>
      <w:r>
        <w:t>ocelové prvky budou opatřeny nátěrem shodným s nátěrem dřevěných částí oken</w:t>
      </w:r>
    </w:p>
    <w:p w:rsidR="008F0DE3" w:rsidRDefault="008F0DE3" w:rsidP="008F0DE3">
      <w:pPr>
        <w:pStyle w:val="Odstavecseseznamem"/>
        <w:numPr>
          <w:ilvl w:val="0"/>
          <w:numId w:val="2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jc w:val="both"/>
      </w:pPr>
      <w:r>
        <w:t>pružinová pojistka otevřeného křídla (tzv. žabka) musí být natřena tak, aby byla i nadále plně funkční, tj. aby aplikovaný nátěr neznehodnotil funkci pružinově ovládané střelky</w:t>
      </w:r>
    </w:p>
    <w:p w:rsidR="008F0DE3" w:rsidRDefault="008F0DE3" w:rsidP="008F0DE3">
      <w:pPr>
        <w:pStyle w:val="Odstavecseseznamem"/>
        <w:numPr>
          <w:ilvl w:val="0"/>
          <w:numId w:val="2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jc w:val="both"/>
      </w:pPr>
      <w:r>
        <w:t>chybějící prvky kování budou nahrazeny věrnou replikou ze stejného materiálu</w:t>
      </w:r>
    </w:p>
    <w:p w:rsidR="008F0DE3" w:rsidRDefault="008F0DE3" w:rsidP="008F0DE3">
      <w:pPr>
        <w:pStyle w:val="Odstavecseseznamem"/>
        <w:numPr>
          <w:ilvl w:val="0"/>
          <w:numId w:val="2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jc w:val="both"/>
      </w:pPr>
      <w:r>
        <w:t>kování bude montováno s použitím původních spojovacích prostředků, které budou případně nahrazeny spojovacími prvky vizuálně shodnými</w:t>
      </w:r>
    </w:p>
    <w:p w:rsidR="008F0DE3" w:rsidRDefault="008F0DE3" w:rsidP="008F0DE3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556"/>
        <w:jc w:val="both"/>
      </w:pPr>
    </w:p>
    <w:p w:rsidR="008F0DE3" w:rsidRDefault="008F0DE3" w:rsidP="008F0DE3">
      <w:pPr>
        <w:pStyle w:val="Odstavecseseznamem"/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556"/>
        <w:jc w:val="both"/>
      </w:pPr>
      <w:r>
        <w:t>Oprava mechanizmu otevírání oken a závěsů</w:t>
      </w:r>
    </w:p>
    <w:p w:rsidR="008F0DE3" w:rsidRDefault="008F0DE3" w:rsidP="008F0DE3">
      <w:pPr>
        <w:pStyle w:val="Odstavecseseznamem"/>
        <w:numPr>
          <w:ilvl w:val="1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jc w:val="both"/>
      </w:pPr>
      <w:r>
        <w:t>všechna opravovaná okna musí být lehce uzavíratelná i otevíratelná jednou rukou</w:t>
      </w:r>
    </w:p>
    <w:p w:rsidR="008F0DE3" w:rsidRDefault="008F0DE3" w:rsidP="008F0DE3">
      <w:pPr>
        <w:pStyle w:val="Odstavecseseznamem"/>
        <w:numPr>
          <w:ilvl w:val="1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jc w:val="both"/>
      </w:pPr>
      <w:r>
        <w:t>požadujeme úpravu zarážek rozvorových tyčí i rozvorových tyčí samotných (jejich vyrovnání, popř. nahrazení novými), tak aby byl splněn výše uvedený požadavek na lehkou otevíratelnost okna jednou rukou</w:t>
      </w:r>
    </w:p>
    <w:p w:rsidR="008F0DE3" w:rsidRDefault="008F0DE3" w:rsidP="008F0DE3">
      <w:pPr>
        <w:pStyle w:val="Odstavecseseznamem"/>
        <w:numPr>
          <w:ilvl w:val="1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jc w:val="both"/>
      </w:pPr>
      <w:r>
        <w:t>promazání a seřízení mechanizmu otevírání oken</w:t>
      </w:r>
      <w:bookmarkStart w:id="1" w:name="_GoBack"/>
      <w:bookmarkEnd w:id="1"/>
    </w:p>
    <w:p w:rsidR="008F0DE3" w:rsidRDefault="008F0DE3" w:rsidP="008F0DE3">
      <w:pPr>
        <w:pStyle w:val="Odstavecseseznamem"/>
        <w:numPr>
          <w:ilvl w:val="1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jc w:val="both"/>
      </w:pPr>
      <w:r>
        <w:t>promazání a seřízení závěsů oken tak, aby okna dorážela do rámu ve správné, výrobně předpokládané poloze</w:t>
      </w:r>
    </w:p>
    <w:p w:rsidR="008F0DE3" w:rsidRDefault="008F0DE3" w:rsidP="008F0DE3">
      <w:pPr>
        <w:pStyle w:val="Odstavecseseznamem"/>
        <w:tabs>
          <w:tab w:val="left" w:pos="1276"/>
        </w:tabs>
        <w:ind w:left="1276" w:hanging="556"/>
        <w:jc w:val="both"/>
      </w:pPr>
    </w:p>
    <w:p w:rsidR="008F0DE3" w:rsidRDefault="008F0DE3" w:rsidP="008F0DE3">
      <w:pPr>
        <w:pStyle w:val="Odstavecseseznamem"/>
        <w:tabs>
          <w:tab w:val="left" w:pos="1276"/>
        </w:tabs>
        <w:ind w:left="1276" w:hanging="556"/>
        <w:jc w:val="both"/>
      </w:pPr>
    </w:p>
    <w:p w:rsidR="008F0DE3" w:rsidRDefault="008F0DE3" w:rsidP="008F0DE3">
      <w:pPr>
        <w:pStyle w:val="Odstavecseseznamem"/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556"/>
        <w:jc w:val="both"/>
      </w:pPr>
      <w:r>
        <w:t>Venkovní parapety</w:t>
      </w:r>
    </w:p>
    <w:p w:rsidR="008F0DE3" w:rsidRDefault="008F0DE3" w:rsidP="008F0DE3">
      <w:pPr>
        <w:pStyle w:val="Odstavecseseznamem"/>
        <w:numPr>
          <w:ilvl w:val="1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jc w:val="both"/>
      </w:pPr>
      <w:r>
        <w:t>revidován bude styk vnějšího parapetu a rámu okna</w:t>
      </w:r>
    </w:p>
    <w:p w:rsidR="008F0DE3" w:rsidRDefault="008F0DE3" w:rsidP="008F0DE3">
      <w:pPr>
        <w:pStyle w:val="Odstavecseseznamem"/>
        <w:numPr>
          <w:ilvl w:val="1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jc w:val="both"/>
      </w:pPr>
      <w:r>
        <w:t>na styku vnějšího parapetu a rámu okna bude doplněno tmelení objednatelem předem odsouhlaseným k tomuto účelu určeným tmelem (zakázáno je použití silikonového tmelu), po odsouhlasení objednatelem budou rovněž doplněny nebo nahrazeny chybějící popř. zkorodované spojovací prvky, styk bude řemeslně začištěn</w:t>
      </w:r>
    </w:p>
    <w:p w:rsidR="008F0DE3" w:rsidRDefault="008F0DE3" w:rsidP="008F0DE3">
      <w:pPr>
        <w:pStyle w:val="Odstavecseseznamem"/>
        <w:numPr>
          <w:ilvl w:val="1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jc w:val="both"/>
      </w:pPr>
      <w:r>
        <w:t>venkovní parapety budou natřeny nátěrem základním a dvojnásobným syntetickým nátěrem vrchním, který musí co do materiálu i odstínu předem odsouhlasit objednatel</w:t>
      </w:r>
    </w:p>
    <w:p w:rsidR="008F0DE3" w:rsidRDefault="008F0DE3" w:rsidP="008F0DE3">
      <w:pPr>
        <w:pStyle w:val="Odstavecseseznamem"/>
        <w:tabs>
          <w:tab w:val="left" w:pos="1276"/>
        </w:tabs>
        <w:ind w:left="1276" w:hanging="556"/>
        <w:jc w:val="both"/>
      </w:pPr>
    </w:p>
    <w:p w:rsidR="008F0DE3" w:rsidRDefault="008F0DE3" w:rsidP="008F0DE3">
      <w:pPr>
        <w:pStyle w:val="Odstavecseseznamem"/>
        <w:tabs>
          <w:tab w:val="left" w:pos="1276"/>
        </w:tabs>
        <w:ind w:left="1276" w:hanging="556"/>
        <w:jc w:val="both"/>
      </w:pPr>
    </w:p>
    <w:p w:rsidR="008F0DE3" w:rsidRDefault="008F0DE3" w:rsidP="008F0DE3">
      <w:pPr>
        <w:pStyle w:val="Odstavecseseznamem"/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556"/>
        <w:jc w:val="both"/>
      </w:pPr>
      <w:r>
        <w:t>Kompletace díla</w:t>
      </w:r>
    </w:p>
    <w:p w:rsidR="008F0DE3" w:rsidRDefault="008F0DE3" w:rsidP="008F0DE3">
      <w:pPr>
        <w:pStyle w:val="Textkomente"/>
        <w:numPr>
          <w:ilvl w:val="1"/>
          <w:numId w:val="25"/>
        </w:numPr>
        <w:spacing w:line="240" w:lineRule="auto"/>
        <w:ind w:hanging="807"/>
      </w:pPr>
      <w:r>
        <w:t>instalace nového silikonového těsnění do drážky</w:t>
      </w:r>
    </w:p>
    <w:p w:rsidR="008F0DE3" w:rsidRDefault="008F0DE3" w:rsidP="008F0DE3">
      <w:pPr>
        <w:pStyle w:val="Odstavecseseznamem"/>
        <w:numPr>
          <w:ilvl w:val="1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jc w:val="both"/>
      </w:pPr>
      <w:r>
        <w:t>po provedení opravy jednotlivých částí okna (křídlo + rám), dřevěného obkladu špalet i vnitřního parapetu bude každé okno zkompletováno, seřízeno a bude přizván objednatel ke zkoušce funkčnosti okna</w:t>
      </w:r>
    </w:p>
    <w:p w:rsidR="008F0DE3" w:rsidRDefault="008F0DE3" w:rsidP="008F0DE3">
      <w:pPr>
        <w:pStyle w:val="Odstavecseseznamem"/>
        <w:tabs>
          <w:tab w:val="left" w:pos="1276"/>
        </w:tabs>
        <w:ind w:left="1276" w:hanging="556"/>
        <w:jc w:val="both"/>
      </w:pPr>
    </w:p>
    <w:p w:rsidR="008F0DE3" w:rsidRDefault="008F0DE3" w:rsidP="008F0DE3">
      <w:pPr>
        <w:pStyle w:val="Odstavecseseznamem"/>
        <w:tabs>
          <w:tab w:val="left" w:pos="1276"/>
        </w:tabs>
        <w:ind w:left="1276" w:hanging="556"/>
        <w:jc w:val="both"/>
      </w:pPr>
    </w:p>
    <w:p w:rsidR="008F0DE3" w:rsidRDefault="008F0DE3" w:rsidP="008F0DE3">
      <w:pPr>
        <w:pStyle w:val="Odstavecseseznamem"/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556"/>
        <w:jc w:val="both"/>
      </w:pPr>
      <w:r>
        <w:t>Pomocné a přidružené práce</w:t>
      </w:r>
    </w:p>
    <w:p w:rsidR="008F0DE3" w:rsidRDefault="008F0DE3" w:rsidP="008F0DE3">
      <w:pPr>
        <w:pStyle w:val="Odstavecseseznamem"/>
        <w:numPr>
          <w:ilvl w:val="1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jc w:val="both"/>
      </w:pPr>
      <w:r>
        <w:t xml:space="preserve">zřízení a odstranění lešení </w:t>
      </w:r>
    </w:p>
    <w:p w:rsidR="008F0DE3" w:rsidRDefault="008F0DE3" w:rsidP="008F0DE3">
      <w:pPr>
        <w:pStyle w:val="Odstavecseseznamem"/>
        <w:numPr>
          <w:ilvl w:val="1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jc w:val="both"/>
      </w:pPr>
      <w:r>
        <w:t>pečlivé zakrývání ostatních prvků a konstrukcí v dotčených prostorách vč. dodávky zakrývacího materiálu</w:t>
      </w:r>
    </w:p>
    <w:p w:rsidR="008F0DE3" w:rsidRDefault="008F0DE3" w:rsidP="008F0DE3">
      <w:pPr>
        <w:pStyle w:val="Odstavecseseznamem"/>
        <w:numPr>
          <w:ilvl w:val="1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jc w:val="both"/>
      </w:pPr>
      <w:r>
        <w:t>průběžný úklid pracoviště (min. 1x za směnu)</w:t>
      </w:r>
    </w:p>
    <w:p w:rsidR="008F0DE3" w:rsidRDefault="008F0DE3" w:rsidP="008F0DE3">
      <w:pPr>
        <w:pStyle w:val="Odstavecseseznamem"/>
        <w:numPr>
          <w:ilvl w:val="1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jc w:val="both"/>
      </w:pPr>
      <w:r>
        <w:t>průběžný úklid transportních cest (min. 2x za směnu)</w:t>
      </w:r>
    </w:p>
    <w:p w:rsidR="008F0DE3" w:rsidRDefault="008F0DE3" w:rsidP="008F0DE3">
      <w:pPr>
        <w:pStyle w:val="Odstavecseseznamem"/>
        <w:numPr>
          <w:ilvl w:val="1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jc w:val="both"/>
      </w:pPr>
      <w:r>
        <w:t>odvoz a likvidace odpadu</w:t>
      </w:r>
    </w:p>
    <w:p w:rsidR="008F0DE3" w:rsidRDefault="008F0DE3" w:rsidP="008F0DE3">
      <w:pPr>
        <w:pStyle w:val="Odstavecseseznamem"/>
        <w:numPr>
          <w:ilvl w:val="1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jc w:val="both"/>
      </w:pPr>
      <w:r>
        <w:t xml:space="preserve">doprava materiálu do areálu ČRo </w:t>
      </w:r>
    </w:p>
    <w:p w:rsidR="008F0DE3" w:rsidRDefault="008F0DE3" w:rsidP="008F0DE3">
      <w:pPr>
        <w:pStyle w:val="Odstavecseseznamem"/>
        <w:numPr>
          <w:ilvl w:val="1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jc w:val="both"/>
      </w:pPr>
      <w:proofErr w:type="spellStart"/>
      <w:r>
        <w:t>vnitrostaveništní</w:t>
      </w:r>
      <w:proofErr w:type="spellEnd"/>
      <w:r>
        <w:t xml:space="preserve"> doprava materiálu</w:t>
      </w:r>
    </w:p>
    <w:p w:rsidR="008F0DE3" w:rsidRDefault="008F0DE3" w:rsidP="008F0DE3">
      <w:pPr>
        <w:pStyle w:val="Odstavecseseznamem"/>
        <w:ind w:left="1800"/>
        <w:jc w:val="both"/>
      </w:pPr>
    </w:p>
    <w:p w:rsidR="008F0DE3" w:rsidRDefault="008F0DE3" w:rsidP="008F0DE3">
      <w:pPr>
        <w:pStyle w:val="Odstavecseseznamem"/>
        <w:ind w:left="1418"/>
        <w:jc w:val="both"/>
      </w:pPr>
    </w:p>
    <w:p w:rsidR="008F0DE3" w:rsidRDefault="008F0DE3" w:rsidP="008F0DE3">
      <w:pPr>
        <w:pStyle w:val="Odstavecseseznamem"/>
        <w:numPr>
          <w:ilvl w:val="0"/>
          <w:numId w:val="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284" w:hanging="284"/>
        <w:rPr>
          <w:u w:val="single"/>
        </w:rPr>
      </w:pPr>
      <w:r>
        <w:rPr>
          <w:u w:val="single"/>
        </w:rPr>
        <w:t>Specifika provádění stavebních prací v prostoru vysílacího a výrobního komplexu ČRo Ostrava</w:t>
      </w:r>
      <w:r w:rsidRPr="00A260BD">
        <w:rPr>
          <w:u w:val="single"/>
        </w:rPr>
        <w:t>:</w:t>
      </w:r>
    </w:p>
    <w:p w:rsidR="008F0DE3" w:rsidRPr="00A260BD" w:rsidRDefault="008F0DE3" w:rsidP="008F0DE3">
      <w:pPr>
        <w:pStyle w:val="Odstavecseseznamem"/>
        <w:ind w:left="284"/>
        <w:rPr>
          <w:u w:val="single"/>
        </w:rPr>
      </w:pPr>
    </w:p>
    <w:p w:rsidR="008F0DE3" w:rsidRDefault="008F0DE3" w:rsidP="008F0DE3">
      <w:pPr>
        <w:pStyle w:val="Odstavecseseznamem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jc w:val="both"/>
      </w:pPr>
      <w:r>
        <w:t>Rekonstrukce probíhá v prostoru, který je obklopen rozhlasovými studii s trvalým vysíláním stanic Českého rozhlasu.</w:t>
      </w:r>
    </w:p>
    <w:p w:rsidR="008F0DE3" w:rsidRDefault="008F0DE3" w:rsidP="008F0DE3">
      <w:pPr>
        <w:pStyle w:val="Odstavecseseznamem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jc w:val="both"/>
      </w:pPr>
      <w:r>
        <w:t xml:space="preserve">S ohledem na výše uvedené je objednatel oprávněn pozastavit provádění těch prací, které negativně ovlivňují kvalitu vysílání Českého rozhlasu Ostrava.   </w:t>
      </w:r>
    </w:p>
    <w:p w:rsidR="008F0DE3" w:rsidRDefault="008F0DE3" w:rsidP="008F0DE3">
      <w:pPr>
        <w:pStyle w:val="Odstavecseseznamem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jc w:val="both"/>
      </w:pPr>
      <w:r>
        <w:lastRenderedPageBreak/>
        <w:t>S ohledem na provádění prací v prostorách, kde je prováděna duševně náročná činnost (příprava vysílání a výroby rozhlasových pořadů) je zhotovitel povinen koordinovat harmonogram provádění prací s objednatelem. Zhotovitel je tedy povinen předložit s týdenním předstihem k odsouhlasení harmonogram postupu prací na další týden. Objednatelem odsouhlasený harmonogram je zhotovitel povinen plnit.</w:t>
      </w:r>
    </w:p>
    <w:p w:rsidR="008F0DE3" w:rsidRDefault="008F0DE3" w:rsidP="008F0DE3">
      <w:pPr>
        <w:pStyle w:val="Odstavecseseznamem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jc w:val="both"/>
      </w:pPr>
      <w:r>
        <w:t>Všechny rozměry stávajících konstrukcí a prvků jsou pouze orientační a je třeba je na místě zaměřit a ověřeným rozměrů přizpůsobit úpravu stávajících i výrobu nových prvků a konstrukcí, které jsou součástí předmětu díla.</w:t>
      </w:r>
    </w:p>
    <w:p w:rsidR="00B11BAE" w:rsidRPr="001F6D0A" w:rsidRDefault="00B11BAE" w:rsidP="001F6D0A"/>
    <w:sectPr w:rsidR="00B11BAE" w:rsidRPr="001F6D0A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68B6" w:rsidRDefault="002F68B6" w:rsidP="00AD493F">
      <w:pPr>
        <w:spacing w:line="240" w:lineRule="auto"/>
      </w:pPr>
      <w:r>
        <w:separator/>
      </w:r>
    </w:p>
  </w:endnote>
  <w:endnote w:type="continuationSeparator" w:id="0">
    <w:p w:rsidR="002F68B6" w:rsidRDefault="002F68B6" w:rsidP="00AD493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68B6" w:rsidRDefault="002F68B6" w:rsidP="00AD493F">
      <w:pPr>
        <w:spacing w:line="240" w:lineRule="auto"/>
      </w:pPr>
      <w:r>
        <w:separator/>
      </w:r>
    </w:p>
  </w:footnote>
  <w:footnote w:type="continuationSeparator" w:id="0">
    <w:p w:rsidR="002F68B6" w:rsidRDefault="002F68B6" w:rsidP="00AD493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93F" w:rsidRDefault="00AD493F">
    <w:pPr>
      <w:pStyle w:val="Zhlav"/>
    </w:pPr>
    <w:r>
      <w:t xml:space="preserve">Příloha č. </w:t>
    </w:r>
    <w:r w:rsidR="00B26A6E">
      <w:t>4</w:t>
    </w:r>
  </w:p>
  <w:p w:rsidR="00AD493F" w:rsidRDefault="00AD493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4228A"/>
    <w:multiLevelType w:val="hybridMultilevel"/>
    <w:tmpl w:val="6E8433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8E8AC21C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2">
    <w:nsid w:val="10205EBB"/>
    <w:multiLevelType w:val="hybridMultilevel"/>
    <w:tmpl w:val="5C464438"/>
    <w:lvl w:ilvl="0" w:tplc="0405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8E8AC21C">
      <w:start w:val="1"/>
      <w:numFmt w:val="bullet"/>
      <w:lvlText w:val=""/>
      <w:lvlJc w:val="left"/>
      <w:pPr>
        <w:ind w:left="252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A887DE7"/>
    <w:multiLevelType w:val="hybridMultilevel"/>
    <w:tmpl w:val="52F88318"/>
    <w:lvl w:ilvl="0" w:tplc="8E8AC21C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>
    <w:nsid w:val="1B054624"/>
    <w:multiLevelType w:val="hybridMultilevel"/>
    <w:tmpl w:val="340C03EA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FE269A3"/>
    <w:multiLevelType w:val="hybridMultilevel"/>
    <w:tmpl w:val="072A557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B72374"/>
    <w:multiLevelType w:val="hybridMultilevel"/>
    <w:tmpl w:val="90B260F4"/>
    <w:lvl w:ilvl="0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225C6CD0"/>
    <w:multiLevelType w:val="hybridMultilevel"/>
    <w:tmpl w:val="6E227D72"/>
    <w:lvl w:ilvl="0" w:tplc="04050005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8">
    <w:nsid w:val="2CB71F2E"/>
    <w:multiLevelType w:val="hybridMultilevel"/>
    <w:tmpl w:val="32FC5F68"/>
    <w:lvl w:ilvl="0" w:tplc="0D84DE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747FAF"/>
    <w:multiLevelType w:val="hybridMultilevel"/>
    <w:tmpl w:val="5C464438"/>
    <w:lvl w:ilvl="0" w:tplc="0405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8E8AC21C">
      <w:start w:val="1"/>
      <w:numFmt w:val="bullet"/>
      <w:lvlText w:val=""/>
      <w:lvlJc w:val="left"/>
      <w:pPr>
        <w:ind w:left="252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2244F10"/>
    <w:multiLevelType w:val="multilevel"/>
    <w:tmpl w:val="C2A02212"/>
    <w:numStyleLink w:val="List-Contract"/>
  </w:abstractNum>
  <w:abstractNum w:abstractNumId="11">
    <w:nsid w:val="33FF7D66"/>
    <w:multiLevelType w:val="hybridMultilevel"/>
    <w:tmpl w:val="0450C000"/>
    <w:lvl w:ilvl="0" w:tplc="04050005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2">
    <w:nsid w:val="41D127F2"/>
    <w:multiLevelType w:val="hybridMultilevel"/>
    <w:tmpl w:val="8990D28A"/>
    <w:lvl w:ilvl="0" w:tplc="04050005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3">
    <w:nsid w:val="43FF5A75"/>
    <w:multiLevelType w:val="hybridMultilevel"/>
    <w:tmpl w:val="5D0E54E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F10297"/>
    <w:multiLevelType w:val="hybridMultilevel"/>
    <w:tmpl w:val="05E0C916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FA11509"/>
    <w:multiLevelType w:val="hybridMultilevel"/>
    <w:tmpl w:val="03B47C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8B4682"/>
    <w:multiLevelType w:val="hybridMultilevel"/>
    <w:tmpl w:val="44EC67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027862"/>
    <w:multiLevelType w:val="hybridMultilevel"/>
    <w:tmpl w:val="2A044A60"/>
    <w:lvl w:ilvl="0" w:tplc="1FD0B4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93617B"/>
    <w:multiLevelType w:val="hybridMultilevel"/>
    <w:tmpl w:val="5C464438"/>
    <w:lvl w:ilvl="0" w:tplc="0405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8E8AC21C">
      <w:start w:val="1"/>
      <w:numFmt w:val="bullet"/>
      <w:lvlText w:val=""/>
      <w:lvlJc w:val="left"/>
      <w:pPr>
        <w:ind w:left="252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E5832C2"/>
    <w:multiLevelType w:val="hybridMultilevel"/>
    <w:tmpl w:val="F0A489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B74D80"/>
    <w:multiLevelType w:val="hybridMultilevel"/>
    <w:tmpl w:val="019E64F8"/>
    <w:lvl w:ilvl="0" w:tplc="1AB626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ED5ACE"/>
    <w:multiLevelType w:val="hybridMultilevel"/>
    <w:tmpl w:val="E354B1A4"/>
    <w:lvl w:ilvl="0" w:tplc="7C728D7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9C5C7D"/>
    <w:multiLevelType w:val="hybridMultilevel"/>
    <w:tmpl w:val="2A0435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787A0A"/>
    <w:multiLevelType w:val="hybridMultilevel"/>
    <w:tmpl w:val="3BF46552"/>
    <w:lvl w:ilvl="0" w:tplc="40C409E6">
      <w:start w:val="1"/>
      <w:numFmt w:val="upperLetter"/>
      <w:lvlText w:val="%1 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  <w:color w:val="000000" w:themeColor="text1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">
    <w:abstractNumId w:val="20"/>
  </w:num>
  <w:num w:numId="4">
    <w:abstractNumId w:val="13"/>
  </w:num>
  <w:num w:numId="5">
    <w:abstractNumId w:val="8"/>
  </w:num>
  <w:num w:numId="6">
    <w:abstractNumId w:val="15"/>
  </w:num>
  <w:num w:numId="7">
    <w:abstractNumId w:val="5"/>
  </w:num>
  <w:num w:numId="8">
    <w:abstractNumId w:val="19"/>
  </w:num>
  <w:num w:numId="9">
    <w:abstractNumId w:val="22"/>
  </w:num>
  <w:num w:numId="10">
    <w:abstractNumId w:val="0"/>
  </w:num>
  <w:num w:numId="11">
    <w:abstractNumId w:val="17"/>
  </w:num>
  <w:num w:numId="12">
    <w:abstractNumId w:val="9"/>
  </w:num>
  <w:num w:numId="13">
    <w:abstractNumId w:val="21"/>
  </w:num>
  <w:num w:numId="14">
    <w:abstractNumId w:val="7"/>
  </w:num>
  <w:num w:numId="15">
    <w:abstractNumId w:val="14"/>
  </w:num>
  <w:num w:numId="16">
    <w:abstractNumId w:val="6"/>
  </w:num>
  <w:num w:numId="17">
    <w:abstractNumId w:val="4"/>
  </w:num>
  <w:num w:numId="18">
    <w:abstractNumId w:val="23"/>
  </w:num>
  <w:num w:numId="19">
    <w:abstractNumId w:val="3"/>
  </w:num>
  <w:num w:numId="20">
    <w:abstractNumId w:val="12"/>
  </w:num>
  <w:num w:numId="21">
    <w:abstractNumId w:val="11"/>
  </w:num>
  <w:num w:numId="22">
    <w:abstractNumId w:val="16"/>
  </w:num>
  <w:num w:numId="23">
    <w:abstractNumId w:val="10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454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4">
    <w:abstractNumId w:val="2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593"/>
    <w:rsid w:val="0000229E"/>
    <w:rsid w:val="00010ED6"/>
    <w:rsid w:val="00020C2C"/>
    <w:rsid w:val="000316C0"/>
    <w:rsid w:val="00041E56"/>
    <w:rsid w:val="00074929"/>
    <w:rsid w:val="000A4EAB"/>
    <w:rsid w:val="000A5C6E"/>
    <w:rsid w:val="000C0EA5"/>
    <w:rsid w:val="000C67BD"/>
    <w:rsid w:val="000E316D"/>
    <w:rsid w:val="000F73A6"/>
    <w:rsid w:val="0011688F"/>
    <w:rsid w:val="00145859"/>
    <w:rsid w:val="00145E7D"/>
    <w:rsid w:val="00193EFD"/>
    <w:rsid w:val="001A068B"/>
    <w:rsid w:val="001A5CD4"/>
    <w:rsid w:val="001B0B7E"/>
    <w:rsid w:val="001B50C2"/>
    <w:rsid w:val="001C60ED"/>
    <w:rsid w:val="001D0461"/>
    <w:rsid w:val="001E524D"/>
    <w:rsid w:val="001F6D0A"/>
    <w:rsid w:val="00221110"/>
    <w:rsid w:val="00222987"/>
    <w:rsid w:val="0023224D"/>
    <w:rsid w:val="00236A10"/>
    <w:rsid w:val="00274E5C"/>
    <w:rsid w:val="002944D5"/>
    <w:rsid w:val="00295FED"/>
    <w:rsid w:val="002F3F86"/>
    <w:rsid w:val="002F5EEE"/>
    <w:rsid w:val="002F68B6"/>
    <w:rsid w:val="003160CB"/>
    <w:rsid w:val="00317869"/>
    <w:rsid w:val="003223A6"/>
    <w:rsid w:val="00354068"/>
    <w:rsid w:val="00365136"/>
    <w:rsid w:val="0036772D"/>
    <w:rsid w:val="003917A7"/>
    <w:rsid w:val="003B6949"/>
    <w:rsid w:val="003D40E8"/>
    <w:rsid w:val="00406D93"/>
    <w:rsid w:val="004434E3"/>
    <w:rsid w:val="00461B5D"/>
    <w:rsid w:val="00462580"/>
    <w:rsid w:val="00494382"/>
    <w:rsid w:val="004C3B27"/>
    <w:rsid w:val="004C4C5B"/>
    <w:rsid w:val="004D3468"/>
    <w:rsid w:val="004E179D"/>
    <w:rsid w:val="004E5593"/>
    <w:rsid w:val="004F1188"/>
    <w:rsid w:val="00536559"/>
    <w:rsid w:val="0054447C"/>
    <w:rsid w:val="00582325"/>
    <w:rsid w:val="00595700"/>
    <w:rsid w:val="00597DDF"/>
    <w:rsid w:val="005A7DB4"/>
    <w:rsid w:val="005B2A0E"/>
    <w:rsid w:val="005C389F"/>
    <w:rsid w:val="005C3ED4"/>
    <w:rsid w:val="005D7B6E"/>
    <w:rsid w:val="005E740D"/>
    <w:rsid w:val="00622C53"/>
    <w:rsid w:val="006242FE"/>
    <w:rsid w:val="0063409E"/>
    <w:rsid w:val="00645081"/>
    <w:rsid w:val="00646976"/>
    <w:rsid w:val="0068345A"/>
    <w:rsid w:val="00684EBD"/>
    <w:rsid w:val="0069647D"/>
    <w:rsid w:val="006A43CC"/>
    <w:rsid w:val="006D17E3"/>
    <w:rsid w:val="006D44B5"/>
    <w:rsid w:val="006D546C"/>
    <w:rsid w:val="006E22B3"/>
    <w:rsid w:val="006E4D55"/>
    <w:rsid w:val="006E7693"/>
    <w:rsid w:val="00705383"/>
    <w:rsid w:val="00725A91"/>
    <w:rsid w:val="00743402"/>
    <w:rsid w:val="00754661"/>
    <w:rsid w:val="0075600E"/>
    <w:rsid w:val="007678A8"/>
    <w:rsid w:val="007678B0"/>
    <w:rsid w:val="00787614"/>
    <w:rsid w:val="00787F42"/>
    <w:rsid w:val="007A50B3"/>
    <w:rsid w:val="007A5435"/>
    <w:rsid w:val="007B4202"/>
    <w:rsid w:val="007C2E66"/>
    <w:rsid w:val="007E1380"/>
    <w:rsid w:val="007F251B"/>
    <w:rsid w:val="00802FC5"/>
    <w:rsid w:val="00811674"/>
    <w:rsid w:val="008160D7"/>
    <w:rsid w:val="0085426C"/>
    <w:rsid w:val="00861128"/>
    <w:rsid w:val="00863D76"/>
    <w:rsid w:val="0086591C"/>
    <w:rsid w:val="00880E04"/>
    <w:rsid w:val="00890350"/>
    <w:rsid w:val="00894898"/>
    <w:rsid w:val="008A6C69"/>
    <w:rsid w:val="008B40B1"/>
    <w:rsid w:val="008D27B9"/>
    <w:rsid w:val="008F0DE3"/>
    <w:rsid w:val="00912279"/>
    <w:rsid w:val="00922810"/>
    <w:rsid w:val="00940528"/>
    <w:rsid w:val="00944C19"/>
    <w:rsid w:val="00966FA6"/>
    <w:rsid w:val="00982A57"/>
    <w:rsid w:val="009830A0"/>
    <w:rsid w:val="00995AEB"/>
    <w:rsid w:val="009A74D3"/>
    <w:rsid w:val="009B047B"/>
    <w:rsid w:val="009D055F"/>
    <w:rsid w:val="009D4DC6"/>
    <w:rsid w:val="009E2B7F"/>
    <w:rsid w:val="009E3451"/>
    <w:rsid w:val="009E3530"/>
    <w:rsid w:val="009E62E8"/>
    <w:rsid w:val="009F19EB"/>
    <w:rsid w:val="00A051E6"/>
    <w:rsid w:val="00A05AD6"/>
    <w:rsid w:val="00A260BD"/>
    <w:rsid w:val="00A5026B"/>
    <w:rsid w:val="00A62F86"/>
    <w:rsid w:val="00A82E30"/>
    <w:rsid w:val="00A92D05"/>
    <w:rsid w:val="00AA174A"/>
    <w:rsid w:val="00AD493F"/>
    <w:rsid w:val="00AE0D28"/>
    <w:rsid w:val="00AF2F05"/>
    <w:rsid w:val="00B0399A"/>
    <w:rsid w:val="00B11BAE"/>
    <w:rsid w:val="00B120DA"/>
    <w:rsid w:val="00B26A6E"/>
    <w:rsid w:val="00B4752E"/>
    <w:rsid w:val="00B5626B"/>
    <w:rsid w:val="00B70EF1"/>
    <w:rsid w:val="00B71FF0"/>
    <w:rsid w:val="00B75C24"/>
    <w:rsid w:val="00B92C9A"/>
    <w:rsid w:val="00BB0541"/>
    <w:rsid w:val="00BC59D6"/>
    <w:rsid w:val="00BF28CD"/>
    <w:rsid w:val="00C000A7"/>
    <w:rsid w:val="00C20BCD"/>
    <w:rsid w:val="00C41458"/>
    <w:rsid w:val="00C546B9"/>
    <w:rsid w:val="00C6105A"/>
    <w:rsid w:val="00C64658"/>
    <w:rsid w:val="00C64CA8"/>
    <w:rsid w:val="00C90D61"/>
    <w:rsid w:val="00CA029D"/>
    <w:rsid w:val="00CA68F2"/>
    <w:rsid w:val="00CD684A"/>
    <w:rsid w:val="00CE6FC4"/>
    <w:rsid w:val="00D02271"/>
    <w:rsid w:val="00D16A79"/>
    <w:rsid w:val="00D3461C"/>
    <w:rsid w:val="00D41394"/>
    <w:rsid w:val="00D42A2D"/>
    <w:rsid w:val="00D456CE"/>
    <w:rsid w:val="00D90C00"/>
    <w:rsid w:val="00DA73C2"/>
    <w:rsid w:val="00DB464E"/>
    <w:rsid w:val="00DC7F77"/>
    <w:rsid w:val="00DD7F83"/>
    <w:rsid w:val="00DF0F64"/>
    <w:rsid w:val="00DF58FE"/>
    <w:rsid w:val="00E06E78"/>
    <w:rsid w:val="00E25045"/>
    <w:rsid w:val="00E42E97"/>
    <w:rsid w:val="00E47F18"/>
    <w:rsid w:val="00E503BF"/>
    <w:rsid w:val="00E55083"/>
    <w:rsid w:val="00E76081"/>
    <w:rsid w:val="00E81F0A"/>
    <w:rsid w:val="00E83FB1"/>
    <w:rsid w:val="00E96D31"/>
    <w:rsid w:val="00EF305E"/>
    <w:rsid w:val="00EF30F1"/>
    <w:rsid w:val="00EF5E67"/>
    <w:rsid w:val="00F170CB"/>
    <w:rsid w:val="00F34A8C"/>
    <w:rsid w:val="00F35B3B"/>
    <w:rsid w:val="00F51D40"/>
    <w:rsid w:val="00F54F57"/>
    <w:rsid w:val="00F61B4C"/>
    <w:rsid w:val="00F63323"/>
    <w:rsid w:val="00F7244C"/>
    <w:rsid w:val="00F8108C"/>
    <w:rsid w:val="00F86F24"/>
    <w:rsid w:val="00F93728"/>
    <w:rsid w:val="00FA61A8"/>
    <w:rsid w:val="00FB0BA2"/>
    <w:rsid w:val="00FD0522"/>
    <w:rsid w:val="00FD1DE2"/>
    <w:rsid w:val="00FE7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Normal (Czech Radio)"/>
    <w:qFormat/>
    <w:rsid w:val="001F6D0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ListNumber-ContractCzechRadio">
    <w:name w:val="List Number - Contract (Czech Radio)"/>
    <w:basedOn w:val="Normln"/>
    <w:uiPriority w:val="13"/>
    <w:qFormat/>
    <w:rsid w:val="004E5593"/>
    <w:pPr>
      <w:numPr>
        <w:ilvl w:val="1"/>
        <w:numId w:val="2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4E5593"/>
    <w:pPr>
      <w:numPr>
        <w:ilvl w:val="2"/>
        <w:numId w:val="2"/>
      </w:numPr>
      <w:spacing w:after="250"/>
      <w:jc w:val="both"/>
    </w:p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4E5593"/>
    <w:pPr>
      <w:keepNext/>
      <w:keepLines/>
      <w:numPr>
        <w:numId w:val="2"/>
      </w:numPr>
      <w:tabs>
        <w:tab w:val="left" w:pos="0"/>
      </w:tabs>
      <w:spacing w:before="250" w:after="250"/>
      <w:jc w:val="center"/>
      <w:outlineLvl w:val="0"/>
    </w:pPr>
    <w:rPr>
      <w:rFonts w:eastAsiaTheme="majorEastAsia" w:cstheme="majorBidi"/>
      <w:b/>
      <w:color w:val="000F37"/>
      <w:szCs w:val="26"/>
    </w:rPr>
  </w:style>
  <w:style w:type="numbering" w:customStyle="1" w:styleId="List-Contract">
    <w:name w:val="List - Contract"/>
    <w:uiPriority w:val="99"/>
    <w:rsid w:val="004E5593"/>
    <w:pPr>
      <w:numPr>
        <w:numId w:val="1"/>
      </w:numPr>
    </w:pPr>
  </w:style>
  <w:style w:type="paragraph" w:styleId="Odstavecseseznamem">
    <w:name w:val="List Paragraph"/>
    <w:aliases w:val="List Paragraph (Czech Radio)"/>
    <w:basedOn w:val="Normln"/>
    <w:uiPriority w:val="34"/>
    <w:qFormat/>
    <w:rsid w:val="004E5593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D493F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493F"/>
  </w:style>
  <w:style w:type="paragraph" w:styleId="Zpat">
    <w:name w:val="footer"/>
    <w:basedOn w:val="Normln"/>
    <w:link w:val="ZpatChar"/>
    <w:uiPriority w:val="99"/>
    <w:unhideWhenUsed/>
    <w:rsid w:val="00AD493F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493F"/>
  </w:style>
  <w:style w:type="paragraph" w:styleId="Textbubliny">
    <w:name w:val="Balloon Text"/>
    <w:basedOn w:val="Normln"/>
    <w:link w:val="TextbublinyChar"/>
    <w:uiPriority w:val="99"/>
    <w:semiHidden/>
    <w:unhideWhenUsed/>
    <w:rsid w:val="00FD1DE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D1DE2"/>
    <w:rPr>
      <w:rFonts w:ascii="Tahoma" w:hAnsi="Tahoma" w:cs="Tahoma"/>
      <w:sz w:val="16"/>
      <w:szCs w:val="16"/>
    </w:rPr>
  </w:style>
  <w:style w:type="character" w:styleId="Odkaznakoment">
    <w:name w:val="annotation reference"/>
    <w:aliases w:val="Comment Reference (Czech Radio)"/>
    <w:basedOn w:val="Standardnpsmoodstavce"/>
    <w:semiHidden/>
    <w:unhideWhenUsed/>
    <w:rsid w:val="008F0DE3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8F0DE3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8F0DE3"/>
    <w:rPr>
      <w:rFonts w:ascii="Arial" w:hAnsi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Normal (Czech Radio)"/>
    <w:qFormat/>
    <w:rsid w:val="001F6D0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ListNumber-ContractCzechRadio">
    <w:name w:val="List Number - Contract (Czech Radio)"/>
    <w:basedOn w:val="Normln"/>
    <w:uiPriority w:val="13"/>
    <w:qFormat/>
    <w:rsid w:val="004E5593"/>
    <w:pPr>
      <w:numPr>
        <w:ilvl w:val="1"/>
        <w:numId w:val="2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4E5593"/>
    <w:pPr>
      <w:numPr>
        <w:ilvl w:val="2"/>
        <w:numId w:val="2"/>
      </w:numPr>
      <w:spacing w:after="250"/>
      <w:jc w:val="both"/>
    </w:p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4E5593"/>
    <w:pPr>
      <w:keepNext/>
      <w:keepLines/>
      <w:numPr>
        <w:numId w:val="2"/>
      </w:numPr>
      <w:tabs>
        <w:tab w:val="left" w:pos="0"/>
      </w:tabs>
      <w:spacing w:before="250" w:after="250"/>
      <w:jc w:val="center"/>
      <w:outlineLvl w:val="0"/>
    </w:pPr>
    <w:rPr>
      <w:rFonts w:eastAsiaTheme="majorEastAsia" w:cstheme="majorBidi"/>
      <w:b/>
      <w:color w:val="000F37"/>
      <w:szCs w:val="26"/>
    </w:rPr>
  </w:style>
  <w:style w:type="numbering" w:customStyle="1" w:styleId="List-Contract">
    <w:name w:val="List - Contract"/>
    <w:uiPriority w:val="99"/>
    <w:rsid w:val="004E5593"/>
    <w:pPr>
      <w:numPr>
        <w:numId w:val="1"/>
      </w:numPr>
    </w:pPr>
  </w:style>
  <w:style w:type="paragraph" w:styleId="Odstavecseseznamem">
    <w:name w:val="List Paragraph"/>
    <w:aliases w:val="List Paragraph (Czech Radio)"/>
    <w:basedOn w:val="Normln"/>
    <w:uiPriority w:val="34"/>
    <w:qFormat/>
    <w:rsid w:val="004E5593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D493F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493F"/>
  </w:style>
  <w:style w:type="paragraph" w:styleId="Zpat">
    <w:name w:val="footer"/>
    <w:basedOn w:val="Normln"/>
    <w:link w:val="ZpatChar"/>
    <w:uiPriority w:val="99"/>
    <w:unhideWhenUsed/>
    <w:rsid w:val="00AD493F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493F"/>
  </w:style>
  <w:style w:type="paragraph" w:styleId="Textbubliny">
    <w:name w:val="Balloon Text"/>
    <w:basedOn w:val="Normln"/>
    <w:link w:val="TextbublinyChar"/>
    <w:uiPriority w:val="99"/>
    <w:semiHidden/>
    <w:unhideWhenUsed/>
    <w:rsid w:val="00FD1DE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D1DE2"/>
    <w:rPr>
      <w:rFonts w:ascii="Tahoma" w:hAnsi="Tahoma" w:cs="Tahoma"/>
      <w:sz w:val="16"/>
      <w:szCs w:val="16"/>
    </w:rPr>
  </w:style>
  <w:style w:type="character" w:styleId="Odkaznakoment">
    <w:name w:val="annotation reference"/>
    <w:aliases w:val="Comment Reference (Czech Radio)"/>
    <w:basedOn w:val="Standardnpsmoodstavce"/>
    <w:semiHidden/>
    <w:unhideWhenUsed/>
    <w:rsid w:val="008F0DE3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8F0DE3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8F0DE3"/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12F7B3CF4E1A49B2D3DD6346818848" ma:contentTypeVersion="" ma:contentTypeDescription="Vytvoří nový dokument" ma:contentTypeScope="" ma:versionID="791bf548378f0762c74c725c5f118325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FECD8BAE-F424-4962-9F6C-5E2E17E08B97}"/>
</file>

<file path=customXml/itemProps2.xml><?xml version="1.0" encoding="utf-8"?>
<ds:datastoreItem xmlns:ds="http://schemas.openxmlformats.org/officeDocument/2006/customXml" ds:itemID="{02752A6F-275A-4180-A6DA-A381BE2932D8}"/>
</file>

<file path=customXml/itemProps3.xml><?xml version="1.0" encoding="utf-8"?>
<ds:datastoreItem xmlns:ds="http://schemas.openxmlformats.org/officeDocument/2006/customXml" ds:itemID="{C4D0D65F-5B7E-472D-81A0-A09EE66D6A50}"/>
</file>

<file path=customXml/itemProps4.xml><?xml version="1.0" encoding="utf-8"?>
<ds:datastoreItem xmlns:ds="http://schemas.openxmlformats.org/officeDocument/2006/customXml" ds:itemID="{F4503EDE-FD4B-45F0-9EFB-2B519521806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1005</TotalTime>
  <Pages>4</Pages>
  <Words>1137</Words>
  <Characters>6714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Voráček Miroslav</dc:creator>
  <cp:lastModifiedBy>Voráček Miroslav</cp:lastModifiedBy>
  <cp:revision>17</cp:revision>
  <dcterms:created xsi:type="dcterms:W3CDTF">2017-02-03T11:54:00Z</dcterms:created>
  <dcterms:modified xsi:type="dcterms:W3CDTF">2017-06-27T09:24:00Z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0x0101004112F7B3CF4E1A49B2D3DD6346818848</vt:lpwstr>
  </property>
</Properties>
</file>