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00AB9" w14:textId="77777777" w:rsidR="00BA16BB" w:rsidRDefault="00884C6F" w:rsidP="00BD3AB0">
      <w:pPr>
        <w:pStyle w:val="Nzev"/>
      </w:pP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B00C6E" wp14:editId="3DB00C6F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B00C8A" w14:textId="77777777" w:rsidR="00F721F8" w:rsidRPr="00321BCC" w:rsidRDefault="00F721F8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B00C6E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3DB00C8A" w14:textId="77777777" w:rsidR="00F721F8" w:rsidRPr="00321BCC" w:rsidRDefault="00F721F8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B00C70" wp14:editId="3DB00C7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B00C8B" w14:textId="77777777" w:rsidR="00F721F8" w:rsidRPr="00321BCC" w:rsidRDefault="00F721F8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B00C70"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3DB00C8B" w14:textId="77777777" w:rsidR="00F721F8" w:rsidRPr="00321BCC" w:rsidRDefault="00F721F8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B00C72" wp14:editId="3DB00C73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B00C8C" w14:textId="77777777" w:rsidR="00F721F8" w:rsidRPr="00321BCC" w:rsidRDefault="00F721F8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B00C72"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3DB00C8C" w14:textId="77777777" w:rsidR="00F721F8" w:rsidRPr="00321BCC" w:rsidRDefault="00F721F8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B00C74" wp14:editId="3DB00C75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B00C8D" w14:textId="77777777" w:rsidR="00F721F8" w:rsidRPr="00321BCC" w:rsidRDefault="00F721F8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B00C74"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3DB00C8D" w14:textId="77777777" w:rsidR="00F721F8" w:rsidRPr="00321BCC" w:rsidRDefault="00F721F8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SMLOUVA</w:t>
      </w:r>
      <w:r w:rsidR="00BD3AB0">
        <w:t xml:space="preserve"> O DÍLO</w:t>
      </w:r>
    </w:p>
    <w:p w14:paraId="3DB00ABA" w14:textId="77777777" w:rsidR="0053716E" w:rsidRDefault="0053716E" w:rsidP="0053716E">
      <w:pPr>
        <w:jc w:val="center"/>
      </w:pPr>
      <w:r>
        <w:t>č. OISM 10</w:t>
      </w:r>
      <w:r w:rsidR="001D26A0">
        <w:t>98</w:t>
      </w:r>
      <w:r w:rsidR="00FF219B">
        <w:t>.</w:t>
      </w:r>
      <w:r w:rsidR="001D26A0">
        <w:t>1</w:t>
      </w:r>
    </w:p>
    <w:p w14:paraId="3DB00ABB" w14:textId="77777777" w:rsidR="0053716E" w:rsidRPr="0053716E" w:rsidRDefault="0053716E" w:rsidP="0053716E">
      <w:pPr>
        <w:jc w:val="center"/>
      </w:pPr>
    </w:p>
    <w:p w14:paraId="3DB00ABC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3DB00ABD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3DB00ABE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3DB00ABF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73FB3A12" w14:textId="77777777" w:rsidR="00E92155" w:rsidRDefault="00E92155" w:rsidP="00E92155">
      <w:pPr>
        <w:pStyle w:val="SubjectSpecification-ContractCzechRadio"/>
      </w:pPr>
      <w:r>
        <w:t>zastoupený: Mgr. Reném Zavoralem, generálním ředitelem</w:t>
      </w:r>
    </w:p>
    <w:p w14:paraId="5F7A65A5" w14:textId="77777777" w:rsidR="004D6CD4" w:rsidRDefault="00E92155" w:rsidP="00BA16BB">
      <w:pPr>
        <w:pStyle w:val="SubjectSpecification-ContractCzechRadio"/>
      </w:pPr>
      <w:r>
        <w:t>IČ 45245053, DIČ CZ45245053</w:t>
      </w:r>
    </w:p>
    <w:p w14:paraId="3DB00AC2" w14:textId="759A46BA" w:rsidR="00BA16BB" w:rsidRPr="00C54607" w:rsidRDefault="00BA16BB" w:rsidP="00BA16BB">
      <w:pPr>
        <w:pStyle w:val="SubjectSpecification-ContractCzechRadio"/>
      </w:pPr>
      <w:bookmarkStart w:id="0" w:name="_GoBack"/>
      <w:bookmarkEnd w:id="0"/>
      <w:r w:rsidRPr="00C54607">
        <w:t xml:space="preserve">bankovní spojení: </w:t>
      </w:r>
      <w:proofErr w:type="spellStart"/>
      <w:r w:rsidRPr="00C54607">
        <w:t>Raiffeisenbank</w:t>
      </w:r>
      <w:proofErr w:type="spellEnd"/>
      <w:r w:rsidRPr="00C54607">
        <w:t xml:space="preserve"> a.s., č. </w:t>
      </w:r>
      <w:proofErr w:type="spellStart"/>
      <w:r w:rsidRPr="00C54607">
        <w:t>ú.</w:t>
      </w:r>
      <w:proofErr w:type="spellEnd"/>
      <w:r w:rsidRPr="00C54607">
        <w:t>: 1001040797/5500</w:t>
      </w:r>
    </w:p>
    <w:p w14:paraId="3DB00AC3" w14:textId="77777777" w:rsidR="007220A3" w:rsidRPr="00C54607" w:rsidRDefault="007220A3" w:rsidP="00BA16BB">
      <w:pPr>
        <w:pStyle w:val="SubjectSpecification-ContractCzechRadio"/>
      </w:pPr>
      <w:r w:rsidRPr="00C54607">
        <w:t xml:space="preserve">zástupce pro věcná jednání </w:t>
      </w:r>
      <w:r w:rsidRPr="00C54607">
        <w:tab/>
      </w:r>
      <w:r w:rsidR="00C54607" w:rsidRPr="00C54607">
        <w:rPr>
          <w:rFonts w:cs="Arial"/>
          <w:szCs w:val="20"/>
        </w:rPr>
        <w:t>Miroslav Voráček</w:t>
      </w:r>
    </w:p>
    <w:p w14:paraId="3DB00AC4" w14:textId="77777777" w:rsidR="007220A3" w:rsidRPr="00C54607" w:rsidRDefault="007220A3" w:rsidP="00BA16BB">
      <w:pPr>
        <w:pStyle w:val="SubjectSpecification-ContractCzechRadio"/>
      </w:pPr>
      <w:r w:rsidRPr="00C54607">
        <w:tab/>
      </w:r>
      <w:r w:rsidRPr="00C54607">
        <w:tab/>
      </w:r>
      <w:r w:rsidRPr="00C54607">
        <w:tab/>
      </w:r>
      <w:r w:rsidRPr="00C54607">
        <w:tab/>
      </w:r>
      <w:r w:rsidRPr="00C54607">
        <w:tab/>
      </w:r>
      <w:r w:rsidRPr="00C54607">
        <w:tab/>
      </w:r>
      <w:r w:rsidRPr="00C54607">
        <w:tab/>
      </w:r>
      <w:r w:rsidRPr="00C54607">
        <w:tab/>
      </w:r>
      <w:r w:rsidRPr="00C54607">
        <w:tab/>
        <w:t>tel.: +420</w:t>
      </w:r>
      <w:r w:rsidR="00C54607" w:rsidRPr="00C54607">
        <w:t> </w:t>
      </w:r>
      <w:r w:rsidR="00C54607" w:rsidRPr="00C54607">
        <w:rPr>
          <w:rFonts w:cs="Arial"/>
          <w:szCs w:val="20"/>
        </w:rPr>
        <w:t>221 553 549</w:t>
      </w:r>
    </w:p>
    <w:p w14:paraId="3DB00AC5" w14:textId="77777777" w:rsidR="007220A3" w:rsidRPr="00C54607" w:rsidRDefault="007220A3" w:rsidP="00BA16BB">
      <w:pPr>
        <w:pStyle w:val="SubjectSpecification-ContractCzechRadio"/>
      </w:pPr>
      <w:r w:rsidRPr="00C54607">
        <w:tab/>
      </w:r>
      <w:r w:rsidRPr="00C54607">
        <w:tab/>
      </w:r>
      <w:r w:rsidRPr="00C54607">
        <w:tab/>
      </w:r>
      <w:r w:rsidRPr="00C54607">
        <w:tab/>
      </w:r>
      <w:r w:rsidRPr="00C54607">
        <w:tab/>
      </w:r>
      <w:r w:rsidRPr="00C54607">
        <w:tab/>
      </w:r>
      <w:r w:rsidRPr="00C54607">
        <w:tab/>
      </w:r>
      <w:r w:rsidRPr="00C54607">
        <w:tab/>
      </w:r>
      <w:r w:rsidRPr="00C54607">
        <w:tab/>
        <w:t xml:space="preserve">e-mail: </w:t>
      </w:r>
      <w:r w:rsidR="00C54607" w:rsidRPr="00C54607">
        <w:rPr>
          <w:rFonts w:cs="Arial"/>
          <w:szCs w:val="20"/>
        </w:rPr>
        <w:t>miroslav.voracek</w:t>
      </w:r>
      <w:r w:rsidR="006D0812" w:rsidRPr="00C54607">
        <w:rPr>
          <w:rFonts w:cs="Arial"/>
          <w:szCs w:val="20"/>
        </w:rPr>
        <w:t>@</w:t>
      </w:r>
      <w:r w:rsidRPr="00C54607">
        <w:t>rozhlas.cz</w:t>
      </w:r>
    </w:p>
    <w:p w14:paraId="3DB00AC6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jen jako „</w:t>
      </w:r>
      <w:r w:rsidR="00BD3AB0">
        <w:rPr>
          <w:i/>
        </w:rPr>
        <w:t>objednatel</w:t>
      </w:r>
      <w:r w:rsidRPr="006D0812">
        <w:rPr>
          <w:i/>
        </w:rPr>
        <w:t>“)</w:t>
      </w:r>
    </w:p>
    <w:p w14:paraId="3DB00AC7" w14:textId="77777777" w:rsidR="00BA16BB" w:rsidRPr="006D0812" w:rsidRDefault="00182D39" w:rsidP="00BA16BB">
      <w:r w:rsidRPr="006D0812">
        <w:t>na straně jedné</w:t>
      </w:r>
    </w:p>
    <w:p w14:paraId="3DB00AC8" w14:textId="77777777" w:rsidR="00182D39" w:rsidRPr="006D0812" w:rsidRDefault="00182D39" w:rsidP="00BA16BB"/>
    <w:p w14:paraId="3DB00AC9" w14:textId="77777777" w:rsidR="00BA16BB" w:rsidRPr="006D0812" w:rsidRDefault="00BA16BB" w:rsidP="00BA16BB">
      <w:r w:rsidRPr="006D0812">
        <w:t>a</w:t>
      </w:r>
    </w:p>
    <w:p w14:paraId="3DB00ACA" w14:textId="77777777" w:rsidR="00BA16BB" w:rsidRPr="006D0812" w:rsidRDefault="00BA16BB" w:rsidP="00BA16BB"/>
    <w:p w14:paraId="3DB00ACB" w14:textId="77777777" w:rsidR="006D0812" w:rsidRDefault="006D0812" w:rsidP="006D081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>DOPL</w:t>
      </w:r>
      <w:r w:rsidR="00640153">
        <w:rPr>
          <w:rFonts w:cs="Arial"/>
          <w:szCs w:val="20"/>
          <w:highlight w:val="yellow"/>
        </w:rPr>
        <w:t>NIT JMÉNO A PŘÍJMENÍ NEBO FIRMU ZHOTOVITELE</w:t>
      </w:r>
      <w:r w:rsidRPr="00434FCA">
        <w:rPr>
          <w:rFonts w:cs="Arial"/>
          <w:szCs w:val="20"/>
        </w:rPr>
        <w:t>]</w:t>
      </w:r>
    </w:p>
    <w:p w14:paraId="3DB00ACC" w14:textId="77777777" w:rsidR="00BB044F" w:rsidRPr="00BB044F" w:rsidRDefault="00BB044F" w:rsidP="00BB044F">
      <w:pPr>
        <w:pStyle w:val="SubjectSpecification-ContractCzechRadio"/>
        <w:rPr>
          <w:b/>
        </w:rPr>
      </w:pPr>
      <w:r w:rsidRPr="00434FCA">
        <w:rPr>
          <w:rFonts w:cs="Arial"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3DB00ACD" w14:textId="77777777" w:rsidR="006D0812" w:rsidRPr="00434FCA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MÍSTO PODNIKÁNÍ/BYDLIŠTĚ/SÍDLO </w:t>
      </w:r>
      <w:r w:rsidR="00640153" w:rsidRPr="00640153">
        <w:rPr>
          <w:rFonts w:cs="Arial"/>
          <w:b/>
          <w:szCs w:val="20"/>
          <w:highlight w:val="yellow"/>
        </w:rPr>
        <w:t>ZHOTOVITELE</w:t>
      </w:r>
      <w:r w:rsidRPr="00434FCA">
        <w:rPr>
          <w:rFonts w:cs="Arial"/>
          <w:b/>
          <w:szCs w:val="20"/>
        </w:rPr>
        <w:t>]</w:t>
      </w:r>
    </w:p>
    <w:p w14:paraId="3DB00ACE" w14:textId="77777777" w:rsidR="00E33D92" w:rsidRPr="00434FCA" w:rsidRDefault="00E33D92" w:rsidP="00E33D92">
      <w:pPr>
        <w:pStyle w:val="SubjectSpecification-ContractCzechRadio"/>
        <w:rPr>
          <w:b/>
        </w:rPr>
      </w:pPr>
      <w:r w:rsidRPr="00BE0575">
        <w:rPr>
          <w:rFonts w:cs="Arial"/>
          <w:szCs w:val="20"/>
        </w:rPr>
        <w:t>zastoupený:</w:t>
      </w:r>
      <w:r>
        <w:rPr>
          <w:rFonts w:cs="Arial"/>
          <w:b/>
          <w:szCs w:val="20"/>
        </w:rPr>
        <w:t xml:space="preserve"> </w:t>
      </w: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</w:t>
      </w:r>
      <w:r>
        <w:rPr>
          <w:rFonts w:cs="Arial"/>
          <w:b/>
          <w:szCs w:val="20"/>
          <w:highlight w:val="yellow"/>
        </w:rPr>
        <w:t>I</w:t>
      </w:r>
      <w:r w:rsidRPr="00434FCA">
        <w:rPr>
          <w:rFonts w:cs="Arial"/>
          <w:b/>
          <w:szCs w:val="20"/>
          <w:highlight w:val="yellow"/>
        </w:rPr>
        <w:t>CKÉ OSOBY DOPLNIT ZÁSTUPCE</w:t>
      </w:r>
      <w:r w:rsidRPr="00551868">
        <w:rPr>
          <w:rFonts w:cs="Arial"/>
          <w:b/>
          <w:szCs w:val="20"/>
        </w:rPr>
        <w:t>]</w:t>
      </w:r>
    </w:p>
    <w:p w14:paraId="3DB00ACF" w14:textId="77777777" w:rsidR="006D0812" w:rsidRDefault="006D0812" w:rsidP="00E33D92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RČ nebo IČ</w:t>
      </w:r>
      <w:r w:rsidR="008A1633">
        <w:rPr>
          <w:rFonts w:cs="Arial"/>
          <w:b/>
          <w:szCs w:val="20"/>
          <w:highlight w:val="yellow"/>
        </w:rPr>
        <w:t>, DIČ</w:t>
      </w:r>
      <w:r w:rsidRPr="00434FCA">
        <w:rPr>
          <w:rFonts w:cs="Arial"/>
          <w:b/>
          <w:szCs w:val="20"/>
          <w:highlight w:val="yellow"/>
        </w:rPr>
        <w:t xml:space="preserve"> </w:t>
      </w:r>
      <w:r w:rsidR="00640153" w:rsidRPr="00640153">
        <w:rPr>
          <w:rFonts w:cs="Arial"/>
          <w:b/>
          <w:szCs w:val="20"/>
          <w:highlight w:val="yellow"/>
        </w:rPr>
        <w:t>ZHOTOVITELE</w:t>
      </w:r>
      <w:r w:rsidRPr="00434FCA">
        <w:rPr>
          <w:rFonts w:cs="Arial"/>
          <w:b/>
          <w:szCs w:val="20"/>
        </w:rPr>
        <w:t>]</w:t>
      </w:r>
    </w:p>
    <w:p w14:paraId="3DB00AD0" w14:textId="77777777" w:rsidR="0017517B" w:rsidRDefault="0017517B" w:rsidP="0017517B">
      <w:pPr>
        <w:pStyle w:val="SubjectSpecification-ContractCzechRadio"/>
        <w:rPr>
          <w:rFonts w:cs="Arial"/>
          <w:b/>
          <w:szCs w:val="20"/>
        </w:rPr>
      </w:pPr>
      <w:r w:rsidRPr="00BE0575">
        <w:rPr>
          <w:rFonts w:cs="Arial"/>
          <w:szCs w:val="20"/>
        </w:rPr>
        <w:t>bankovní spojení:</w:t>
      </w:r>
      <w:r w:rsidRPr="00BE0575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 </w:t>
      </w:r>
      <w:r w:rsidRPr="00BE0575">
        <w:rPr>
          <w:rFonts w:cs="Arial"/>
          <w:szCs w:val="20"/>
        </w:rPr>
        <w:t xml:space="preserve">č. </w:t>
      </w:r>
      <w:proofErr w:type="spellStart"/>
      <w:r w:rsidRPr="00BE0575">
        <w:rPr>
          <w:rFonts w:cs="Arial"/>
          <w:szCs w:val="20"/>
        </w:rPr>
        <w:t>ú.</w:t>
      </w:r>
      <w:proofErr w:type="spellEnd"/>
      <w:r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DB00AD1" w14:textId="77777777" w:rsidR="006D0812" w:rsidRPr="006D0812" w:rsidRDefault="006D0812" w:rsidP="006D081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DB00AD2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DB00AD3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DB00AD4" w14:textId="77777777" w:rsidR="00182D39" w:rsidRPr="006D0812" w:rsidRDefault="00182D39" w:rsidP="006D0812">
      <w:pPr>
        <w:pStyle w:val="SubjectSpecification-ContractCzechRadio"/>
        <w:rPr>
          <w:i/>
        </w:rPr>
      </w:pPr>
      <w:r w:rsidRPr="006D0812">
        <w:rPr>
          <w:i/>
        </w:rPr>
        <w:t>(dále jen jako „</w:t>
      </w:r>
      <w:r w:rsidR="00BD3AB0">
        <w:rPr>
          <w:i/>
        </w:rPr>
        <w:t>zhotovitel</w:t>
      </w:r>
      <w:r w:rsidRPr="006D0812">
        <w:rPr>
          <w:i/>
        </w:rPr>
        <w:t>“)</w:t>
      </w:r>
    </w:p>
    <w:p w14:paraId="3DB00AD5" w14:textId="77777777" w:rsidR="00E4753C" w:rsidRPr="006D0812" w:rsidRDefault="00E4753C" w:rsidP="00A57352">
      <w:r w:rsidRPr="006D0812">
        <w:t>na straně druhé</w:t>
      </w:r>
    </w:p>
    <w:p w14:paraId="3DB00AD6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společně jen jako „smluvní strany“)</w:t>
      </w:r>
    </w:p>
    <w:p w14:paraId="3DB00AD7" w14:textId="77777777" w:rsidR="00182D39" w:rsidRPr="006D0812" w:rsidRDefault="00182D39" w:rsidP="00BA16BB"/>
    <w:p w14:paraId="3DB00AD8" w14:textId="77777777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BD3AB0">
        <w:t>2586</w:t>
      </w:r>
      <w:r w:rsidR="00182D39" w:rsidRPr="006D0812">
        <w:t xml:space="preserve"> a násl. z. </w:t>
      </w:r>
      <w:proofErr w:type="gramStart"/>
      <w:r w:rsidR="00182D39" w:rsidRPr="006D0812">
        <w:t>č.</w:t>
      </w:r>
      <w:proofErr w:type="gramEnd"/>
      <w:r w:rsidR="00182D39" w:rsidRPr="006D0812">
        <w:t xml:space="preserve"> 89/2012 Sb., občanský zákoník</w:t>
      </w:r>
      <w:r w:rsidR="00BE6222" w:rsidRPr="006D0812">
        <w:t xml:space="preserve">, ve znění pozdějších předpisů (dále jen „OZ“) </w:t>
      </w:r>
      <w:r w:rsidR="00182D39" w:rsidRPr="006D0812">
        <w:t>tuto smlouvu</w:t>
      </w:r>
      <w:r w:rsidR="0044705E">
        <w:t xml:space="preserve"> o dílo</w:t>
      </w:r>
      <w:r w:rsidR="00182D39" w:rsidRPr="006D0812">
        <w:t xml:space="preserve"> (dále jen jako „smlouva“)</w:t>
      </w:r>
    </w:p>
    <w:p w14:paraId="3DB00AD9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3DB00ADA" w14:textId="77777777" w:rsidR="00F721F8" w:rsidRDefault="00F721F8" w:rsidP="00F721F8">
      <w:pPr>
        <w:pStyle w:val="ListNumber-ContractCzechRadio"/>
        <w:tabs>
          <w:tab w:val="clear" w:pos="312"/>
          <w:tab w:val="clear" w:pos="624"/>
          <w:tab w:val="left" w:pos="142"/>
          <w:tab w:val="left" w:pos="284"/>
        </w:tabs>
        <w:ind w:left="284" w:hanging="284"/>
        <w:jc w:val="both"/>
      </w:pPr>
      <w:r w:rsidRPr="006D0812">
        <w:t xml:space="preserve">Předmětem této smlouvy je povinnost </w:t>
      </w:r>
      <w:r>
        <w:t>zhotovitele provést pro objednatele následující dílo</w:t>
      </w:r>
      <w:r w:rsidRPr="006D0812">
        <w:t xml:space="preserve"> - </w:t>
      </w:r>
      <w:proofErr w:type="spellStart"/>
      <w:r w:rsidRPr="00490364">
        <w:rPr>
          <w:rFonts w:cs="Arial"/>
          <w:b/>
          <w:szCs w:val="20"/>
        </w:rPr>
        <w:t>ČRo</w:t>
      </w:r>
      <w:proofErr w:type="spellEnd"/>
      <w:r w:rsidRPr="00490364">
        <w:rPr>
          <w:rFonts w:cs="Arial"/>
          <w:b/>
          <w:szCs w:val="20"/>
        </w:rPr>
        <w:t xml:space="preserve"> Ostrava – II. etapa opravy oken budovy Českého rozhlasu na adrese Dr. Šmerala 21626/2</w:t>
      </w:r>
      <w:r>
        <w:rPr>
          <w:rFonts w:cs="Arial"/>
          <w:b/>
          <w:szCs w:val="20"/>
        </w:rPr>
        <w:t xml:space="preserve">, </w:t>
      </w:r>
      <w:r w:rsidRPr="000C7AAB">
        <w:rPr>
          <w:b/>
        </w:rPr>
        <w:t xml:space="preserve">702 00 </w:t>
      </w:r>
      <w:r>
        <w:rPr>
          <w:rFonts w:cs="Arial"/>
          <w:b/>
          <w:szCs w:val="20"/>
        </w:rPr>
        <w:t>Ostrava</w:t>
      </w:r>
      <w:r w:rsidRPr="00490364">
        <w:rPr>
          <w:rFonts w:cs="Arial"/>
          <w:b/>
          <w:szCs w:val="20"/>
        </w:rPr>
        <w:t xml:space="preserve"> </w:t>
      </w:r>
      <w:r w:rsidRPr="006D0812">
        <w:t>(dále také jako „</w:t>
      </w:r>
      <w:r>
        <w:t>dílo</w:t>
      </w:r>
      <w:r w:rsidRPr="006D0812">
        <w:t>“) blíže specifikované v</w:t>
      </w:r>
      <w:r>
        <w:t> </w:t>
      </w:r>
      <w:r w:rsidRPr="006D0812">
        <w:t>příloze</w:t>
      </w:r>
      <w:r>
        <w:t xml:space="preserve"> </w:t>
      </w:r>
      <w:r w:rsidRPr="006D0812">
        <w:t>této smlouvy</w:t>
      </w:r>
      <w:r>
        <w:t>,</w:t>
      </w:r>
      <w:r w:rsidRPr="006D0812">
        <w:t xml:space="preserve"> a umožnit </w:t>
      </w:r>
      <w:r>
        <w:t>objednateli</w:t>
      </w:r>
      <w:r w:rsidRPr="006D0812">
        <w:t xml:space="preserve"> nabýt vlastnické právo k</w:t>
      </w:r>
      <w:r>
        <w:t xml:space="preserve"> dílu </w:t>
      </w:r>
      <w:r w:rsidRPr="006D0812">
        <w:t xml:space="preserve">a povinnost </w:t>
      </w:r>
      <w:r>
        <w:t>objednatele</w:t>
      </w:r>
      <w:r w:rsidRPr="006D0812">
        <w:t xml:space="preserve"> </w:t>
      </w:r>
      <w:r>
        <w:t>dílo</w:t>
      </w:r>
      <w:r w:rsidRPr="006D0812">
        <w:t xml:space="preserve"> převzít a zaplatit </w:t>
      </w:r>
      <w:r>
        <w:t>zhotoviteli</w:t>
      </w:r>
      <w:r w:rsidRPr="006D0812">
        <w:t xml:space="preserve"> cenu </w:t>
      </w:r>
      <w:r>
        <w:t>díla, to vše za podmínek stanovených touto smlouvou.</w:t>
      </w:r>
    </w:p>
    <w:p w14:paraId="3DB00ADB" w14:textId="77777777" w:rsidR="00D47871" w:rsidRPr="00D47871" w:rsidRDefault="00D47871" w:rsidP="00D47871">
      <w:pPr>
        <w:pStyle w:val="ListNumber-ContractCzechRadio"/>
        <w:numPr>
          <w:ilvl w:val="1"/>
          <w:numId w:val="44"/>
        </w:numPr>
        <w:jc w:val="both"/>
        <w:rPr>
          <w:strike/>
        </w:rPr>
      </w:pPr>
      <w:r w:rsidRPr="003F09CA">
        <w:t>Smlouvou se zhotovitel zavazuje zhotovit pro objednatele dílo na svůj náklad a nebezpečí, v termínech, rozsahu a za podmínek sjednaných v této smlouvě. Dílo bude provedeno ve věcném rozsahu vymezeném to</w:t>
      </w:r>
      <w:r w:rsidR="006259A5">
        <w:t>uto smlouvou a jejími přílohami</w:t>
      </w:r>
      <w:r w:rsidRPr="003F09CA">
        <w:t xml:space="preserve"> a v souladu se stavebním povolením a s rozhodnutími kompetentních orgánů a institucí státní správy a samosprávy, jež jsou součástí </w:t>
      </w:r>
      <w:r w:rsidR="006259A5">
        <w:t>přílohy č. 4 – technické zadání stavebních prací</w:t>
      </w:r>
      <w:r w:rsidRPr="003F09CA">
        <w:t>. Dílo bude schopné kolaudace, v kvalitě vymezené právními předpisy a odpovídající příslušným platným i doporučeným normám a technologickým předpisům.</w:t>
      </w:r>
    </w:p>
    <w:p w14:paraId="3DB00ADC" w14:textId="77777777" w:rsidR="00C54607" w:rsidRPr="005F4014" w:rsidRDefault="00C54607" w:rsidP="00D47871">
      <w:pPr>
        <w:pStyle w:val="ListNumber-ContractCzechRadio"/>
        <w:ind w:left="454" w:hanging="454"/>
        <w:jc w:val="both"/>
        <w:rPr>
          <w:u w:val="single"/>
        </w:rPr>
      </w:pPr>
      <w:r w:rsidRPr="005F4014">
        <w:rPr>
          <w:u w:val="single"/>
        </w:rPr>
        <w:lastRenderedPageBreak/>
        <w:t xml:space="preserve">Předmětem díla </w:t>
      </w:r>
      <w:r w:rsidR="001A2FBB">
        <w:rPr>
          <w:u w:val="single"/>
        </w:rPr>
        <w:t>je zejména provedení následujících činností</w:t>
      </w:r>
      <w:r w:rsidRPr="005F4014">
        <w:rPr>
          <w:u w:val="single"/>
        </w:rPr>
        <w:t>:</w:t>
      </w:r>
    </w:p>
    <w:p w14:paraId="3DB00ADD" w14:textId="77777777" w:rsidR="00490364" w:rsidRDefault="00490364" w:rsidP="00490364">
      <w:pPr>
        <w:pStyle w:val="Odstavecseseznamem"/>
        <w:numPr>
          <w:ilvl w:val="0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556"/>
        <w:contextualSpacing/>
        <w:jc w:val="both"/>
      </w:pPr>
      <w:r>
        <w:t>Přípravné a přidružené práce</w:t>
      </w:r>
    </w:p>
    <w:p w14:paraId="3DB00ADE" w14:textId="77777777" w:rsidR="00490364" w:rsidRDefault="00490364" w:rsidP="00490364">
      <w:pPr>
        <w:pStyle w:val="Odstavecseseznamem"/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zajištění povolení záboru veřejného prostranství</w:t>
      </w:r>
    </w:p>
    <w:p w14:paraId="3DB00ADF" w14:textId="77777777" w:rsidR="00490364" w:rsidRDefault="00490364" w:rsidP="00490364">
      <w:pPr>
        <w:pStyle w:val="Odstavecseseznamem"/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 xml:space="preserve">zabezpečení pracoviště v souladu s požadavky na bezpečnost a ochranu zdraví při práci dle legislativy platné na území České republiky </w:t>
      </w:r>
    </w:p>
    <w:p w14:paraId="3DB00AE0" w14:textId="77777777" w:rsidR="00490364" w:rsidRDefault="00490364" w:rsidP="00490364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556"/>
        <w:jc w:val="both"/>
      </w:pPr>
    </w:p>
    <w:p w14:paraId="3DB00AE1" w14:textId="77777777" w:rsidR="00490364" w:rsidRDefault="00490364" w:rsidP="00490364">
      <w:pPr>
        <w:pStyle w:val="Odstavecseseznamem"/>
        <w:numPr>
          <w:ilvl w:val="0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556"/>
        <w:contextualSpacing/>
        <w:jc w:val="both"/>
      </w:pPr>
      <w:r>
        <w:t>Očištění oken (rám + křídla)</w:t>
      </w:r>
    </w:p>
    <w:p w14:paraId="3DB00AE2" w14:textId="77777777" w:rsidR="00490364" w:rsidRDefault="00490364" w:rsidP="00490364">
      <w:pPr>
        <w:pStyle w:val="Odstavecseseznamem"/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>
        <w:t>pečlivé odstranění usazenin prachu, nečistot a stávajícího sklenářského tmelu</w:t>
      </w:r>
    </w:p>
    <w:p w14:paraId="3DB00AE3" w14:textId="77777777" w:rsidR="00490364" w:rsidRDefault="00490364" w:rsidP="00490364">
      <w:pPr>
        <w:pStyle w:val="Odstavecseseznamem"/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>
        <w:t>opatrné vysklení okenního křídla se zachováním tabule skla (jemné škrábance na skle způsobené škrábáním starého sklenářského tmelu nejsou na závadu)</w:t>
      </w:r>
    </w:p>
    <w:p w14:paraId="3DB00AE4" w14:textId="77777777" w:rsidR="00490364" w:rsidRDefault="00490364" w:rsidP="00490364">
      <w:pPr>
        <w:pStyle w:val="Odstavecseseznamem"/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>
        <w:t xml:space="preserve">kompletní odstranění celého souvrství stávajících nátěrů, </w:t>
      </w:r>
      <w:r w:rsidRPr="000A5C6E">
        <w:t>100% opálení staré barvy</w:t>
      </w:r>
    </w:p>
    <w:p w14:paraId="3DB00AE5" w14:textId="77777777" w:rsidR="00490364" w:rsidRDefault="00490364" w:rsidP="00490364">
      <w:pPr>
        <w:pStyle w:val="Odstavecseseznamem"/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 w:rsidRPr="00FB0BA2">
        <w:t>začištění rohů ostrými škrabkami a kyretami a následné ruční broušení</w:t>
      </w:r>
      <w:r>
        <w:t xml:space="preserve"> v celé ploše a profilaci rámu i křídel</w:t>
      </w:r>
    </w:p>
    <w:p w14:paraId="3DB00AE6" w14:textId="77777777" w:rsidR="0005152E" w:rsidRDefault="0005152E" w:rsidP="00490364">
      <w:pPr>
        <w:pStyle w:val="Odstavecseseznamem"/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>
        <w:t xml:space="preserve">odstranění </w:t>
      </w:r>
      <w:proofErr w:type="spellStart"/>
      <w:r>
        <w:t>kovotěsu</w:t>
      </w:r>
      <w:proofErr w:type="spellEnd"/>
    </w:p>
    <w:p w14:paraId="3DB00AE7" w14:textId="77777777" w:rsidR="00490364" w:rsidRDefault="00490364" w:rsidP="00490364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556"/>
        <w:jc w:val="both"/>
      </w:pPr>
    </w:p>
    <w:p w14:paraId="3DB00AE8" w14:textId="77777777" w:rsidR="00490364" w:rsidRDefault="00490364" w:rsidP="00490364">
      <w:pPr>
        <w:pStyle w:val="Odstavecseseznamem"/>
        <w:numPr>
          <w:ilvl w:val="0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556"/>
        <w:contextualSpacing/>
        <w:jc w:val="both"/>
      </w:pPr>
      <w:r>
        <w:t>Očištění dřevěného obkladu špalet a parapetů</w:t>
      </w:r>
    </w:p>
    <w:p w14:paraId="3DB00AE9" w14:textId="77777777" w:rsidR="00490364" w:rsidRDefault="00490364" w:rsidP="00490364">
      <w:pPr>
        <w:pStyle w:val="Odstavecseseznamem"/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>
        <w:t xml:space="preserve">kompletní odstranění celého souvrství stávajících nátěrů, </w:t>
      </w:r>
      <w:r w:rsidRPr="000A5C6E">
        <w:t>100% opálení staré barvy</w:t>
      </w:r>
    </w:p>
    <w:p w14:paraId="3DB00AEA" w14:textId="77777777" w:rsidR="00490364" w:rsidRDefault="00490364" w:rsidP="00490364">
      <w:pPr>
        <w:pStyle w:val="Odstavecseseznamem"/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 w:rsidRPr="00FB0BA2">
        <w:t>začištění rohů ostrými škrabkami a kyretami a následné ruční broušení</w:t>
      </w:r>
      <w:r>
        <w:t xml:space="preserve"> v celé ploše a profilaci obkladu</w:t>
      </w:r>
    </w:p>
    <w:p w14:paraId="3DB00AEB" w14:textId="77777777" w:rsidR="00490364" w:rsidRDefault="00490364" w:rsidP="00490364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556"/>
        <w:jc w:val="both"/>
      </w:pPr>
    </w:p>
    <w:p w14:paraId="3DB00AEC" w14:textId="77777777" w:rsidR="00490364" w:rsidRDefault="00490364" w:rsidP="00490364">
      <w:pPr>
        <w:pStyle w:val="Odstavecseseznamem"/>
        <w:numPr>
          <w:ilvl w:val="0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556"/>
        <w:contextualSpacing/>
        <w:jc w:val="both"/>
      </w:pPr>
      <w:r>
        <w:t xml:space="preserve">Očištění venkovních parapetů </w:t>
      </w:r>
    </w:p>
    <w:p w14:paraId="3DB00AED" w14:textId="77777777" w:rsidR="00490364" w:rsidRDefault="00490364" w:rsidP="00490364">
      <w:pPr>
        <w:pStyle w:val="Odstavecseseznamem"/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>
        <w:t>omytí parapetů vodou se saponátem</w:t>
      </w:r>
    </w:p>
    <w:p w14:paraId="3DB00AEE" w14:textId="77777777" w:rsidR="00490364" w:rsidRDefault="00490364" w:rsidP="00490364">
      <w:pPr>
        <w:pStyle w:val="Odstavecseseznamem"/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>
        <w:t>případné ruční mechanické a následné doprovodné chemické odstranění koroze</w:t>
      </w:r>
    </w:p>
    <w:p w14:paraId="3DB00AEF" w14:textId="77777777" w:rsidR="0037728E" w:rsidRDefault="0037728E" w:rsidP="000953E1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080"/>
        <w:contextualSpacing/>
        <w:jc w:val="both"/>
      </w:pPr>
    </w:p>
    <w:p w14:paraId="3DB00AF0" w14:textId="77777777" w:rsidR="0037728E" w:rsidRDefault="0037728E" w:rsidP="000953E1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080"/>
        <w:contextualSpacing/>
        <w:jc w:val="both"/>
      </w:pPr>
    </w:p>
    <w:p w14:paraId="3DB00AF1" w14:textId="77777777" w:rsidR="00490364" w:rsidRDefault="00490364" w:rsidP="00490364">
      <w:pPr>
        <w:pStyle w:val="Odstavecseseznamem"/>
        <w:numPr>
          <w:ilvl w:val="0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556"/>
        <w:contextualSpacing/>
        <w:jc w:val="both"/>
      </w:pPr>
      <w:r>
        <w:t xml:space="preserve">Demontáž kování </w:t>
      </w:r>
    </w:p>
    <w:p w14:paraId="3DB00AF2" w14:textId="77777777" w:rsidR="00490364" w:rsidRDefault="00490364" w:rsidP="00490364">
      <w:pPr>
        <w:pStyle w:val="Odstavecseseznamem"/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>
        <w:t xml:space="preserve">z oken bude kompletně </w:t>
      </w:r>
      <w:proofErr w:type="spellStart"/>
      <w:r>
        <w:t>zdemontováno</w:t>
      </w:r>
      <w:proofErr w:type="spellEnd"/>
      <w:r>
        <w:t xml:space="preserve"> kování vyjma rozvorových táhel a závěsů, tj. </w:t>
      </w:r>
      <w:proofErr w:type="spellStart"/>
      <w:r>
        <w:t>zdemontovány</w:t>
      </w:r>
      <w:proofErr w:type="spellEnd"/>
      <w:r>
        <w:t xml:space="preserve"> budou všechny kličky, obrtlíky, zarážky, dorazy i pružinová pojistka otevřeného křídla (tzv. žabka)</w:t>
      </w:r>
    </w:p>
    <w:p w14:paraId="3DB00AF3" w14:textId="77777777" w:rsidR="00490364" w:rsidRDefault="00490364" w:rsidP="00490364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556"/>
        <w:jc w:val="both"/>
      </w:pPr>
    </w:p>
    <w:p w14:paraId="3DB00AF4" w14:textId="77777777" w:rsidR="00490364" w:rsidRDefault="00490364" w:rsidP="00490364">
      <w:pPr>
        <w:pStyle w:val="Odstavecseseznamem"/>
        <w:numPr>
          <w:ilvl w:val="0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556"/>
        <w:contextualSpacing/>
        <w:jc w:val="both"/>
      </w:pPr>
      <w:r>
        <w:t>Vyspravení oken, vnitřního parapetu a dřevěného obkladu špalet</w:t>
      </w:r>
    </w:p>
    <w:p w14:paraId="3DB00AF5" w14:textId="77777777" w:rsidR="00490364" w:rsidRDefault="00490364" w:rsidP="00490364">
      <w:pPr>
        <w:pStyle w:val="Odstavecseseznamem"/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>
        <w:t xml:space="preserve">poškozené části oken budou </w:t>
      </w:r>
      <w:proofErr w:type="spellStart"/>
      <w:r>
        <w:t>truhlářsky</w:t>
      </w:r>
      <w:proofErr w:type="spellEnd"/>
      <w:r>
        <w:t>, ohraničeně vyjmuty a místo nich bude vsazena dřevěná náhrada ze stejného dřeva, z jakého bylo vyrobeno okno, parapet i dřevěné obložení oken</w:t>
      </w:r>
    </w:p>
    <w:p w14:paraId="3DB00AF6" w14:textId="77777777" w:rsidR="00490364" w:rsidRDefault="00490364" w:rsidP="00490364">
      <w:pPr>
        <w:pStyle w:val="Odstavecseseznamem"/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>
        <w:t>poškozenou částí okna jsou myšleny zejména biologickou korozí degradované části, nalézající se zejména ve spodní části okna, dále pak větší prohlubně či chybějící, odlomené části</w:t>
      </w:r>
    </w:p>
    <w:p w14:paraId="3DB00AF7" w14:textId="77777777" w:rsidR="00490364" w:rsidRDefault="00490364" w:rsidP="00490364">
      <w:pPr>
        <w:pStyle w:val="Odstavecseseznamem"/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>
        <w:t>přípustné jsou škrábance do hloubky cca 0,5 mm</w:t>
      </w:r>
    </w:p>
    <w:p w14:paraId="3DB00AF8" w14:textId="77777777" w:rsidR="0005152E" w:rsidRDefault="0005152E" w:rsidP="0005152E">
      <w:pPr>
        <w:pStyle w:val="Odstavecseseznamem"/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hanging="807"/>
        <w:contextualSpacing/>
        <w:jc w:val="both"/>
      </w:pPr>
      <w:r>
        <w:t>provedení drážek pro osazení nového silikonového těsnění</w:t>
      </w:r>
    </w:p>
    <w:p w14:paraId="3DB00AF9" w14:textId="77777777" w:rsidR="00490364" w:rsidRDefault="00490364" w:rsidP="00490364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556"/>
        <w:jc w:val="both"/>
      </w:pPr>
      <w:r>
        <w:t xml:space="preserve"> </w:t>
      </w:r>
    </w:p>
    <w:p w14:paraId="3DB00AFA" w14:textId="77777777" w:rsidR="00490364" w:rsidRDefault="00490364" w:rsidP="00490364">
      <w:pPr>
        <w:pStyle w:val="Odstavecseseznamem"/>
        <w:numPr>
          <w:ilvl w:val="0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556"/>
        <w:contextualSpacing/>
        <w:jc w:val="both"/>
      </w:pPr>
      <w:r>
        <w:t>Napuštění obnažených dřevěných prvků lněnou fermeží</w:t>
      </w:r>
    </w:p>
    <w:p w14:paraId="3DB00AFB" w14:textId="77777777" w:rsidR="00490364" w:rsidRPr="00B0399A" w:rsidRDefault="00490364" w:rsidP="00490364">
      <w:pPr>
        <w:pStyle w:val="Odstavecseseznamem"/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 w:rsidRPr="00B0399A">
        <w:t>minimálně ve dvou nátěrech aplikovaný systém ošetření všech dřevěných částí oken (rám + křídla), vnitřního parapetu a dřevěného obkladu špalet</w:t>
      </w:r>
      <w:r>
        <w:t xml:space="preserve"> kvalitní lněnou fermeží</w:t>
      </w:r>
    </w:p>
    <w:p w14:paraId="3DB00AFC" w14:textId="77777777" w:rsidR="00490364" w:rsidRPr="00B0399A" w:rsidRDefault="00490364" w:rsidP="00490364">
      <w:pPr>
        <w:pStyle w:val="Odstavecseseznamem"/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709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 w:rsidRPr="00B0399A">
        <w:t>systém ošetření nesmí negativně působit na předepsaný vrchní nátěr okna</w:t>
      </w:r>
    </w:p>
    <w:p w14:paraId="3DB00AFD" w14:textId="77777777" w:rsidR="00490364" w:rsidRDefault="00490364" w:rsidP="00490364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556"/>
        <w:jc w:val="both"/>
      </w:pPr>
      <w:r>
        <w:t xml:space="preserve"> </w:t>
      </w:r>
    </w:p>
    <w:p w14:paraId="3DB00AFE" w14:textId="77777777" w:rsidR="00490364" w:rsidRDefault="00490364" w:rsidP="00490364">
      <w:pPr>
        <w:pStyle w:val="Odstavecseseznamem"/>
        <w:numPr>
          <w:ilvl w:val="0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556"/>
        <w:contextualSpacing/>
        <w:jc w:val="both"/>
      </w:pPr>
      <w:r>
        <w:t>Aplikace vrchního nátěru</w:t>
      </w:r>
    </w:p>
    <w:p w14:paraId="3DB00AFF" w14:textId="77777777" w:rsidR="00490364" w:rsidRDefault="00490364" w:rsidP="00490364">
      <w:pPr>
        <w:pStyle w:val="Odstavecseseznamem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lastRenderedPageBreak/>
        <w:t xml:space="preserve">okna (křídlo + rám), dřevěný obklad špalet i vnitřní parapet budou opatřeny trojnásobným nátěrem v nátěrové systému specifikované technickým listem, který je přílohou č. 1 tohoto technického zadání stavebních prací. Nátěrový systém bude použitý v odstínu </w:t>
      </w:r>
      <w:r w:rsidRPr="00E47F18">
        <w:t>RAL 1015</w:t>
      </w:r>
    </w:p>
    <w:p w14:paraId="3DB00B00" w14:textId="77777777" w:rsidR="00490364" w:rsidRDefault="00490364" w:rsidP="00490364">
      <w:pPr>
        <w:pStyle w:val="Odstavecseseznamem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po prvním i druhém nátěru bude provedeno jemné přebroušení natíraných ploch</w:t>
      </w:r>
    </w:p>
    <w:p w14:paraId="3DB00B01" w14:textId="77777777" w:rsidR="0037728E" w:rsidRDefault="0037728E" w:rsidP="000953E1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/>
        <w:contextualSpacing/>
        <w:jc w:val="both"/>
      </w:pPr>
    </w:p>
    <w:p w14:paraId="3DB00B02" w14:textId="77777777" w:rsidR="00490364" w:rsidRDefault="00490364" w:rsidP="00490364">
      <w:pPr>
        <w:pStyle w:val="Odstavecseseznamem"/>
        <w:tabs>
          <w:tab w:val="left" w:pos="1276"/>
        </w:tabs>
        <w:ind w:left="1276" w:hanging="556"/>
        <w:jc w:val="both"/>
      </w:pPr>
    </w:p>
    <w:p w14:paraId="3DB00B03" w14:textId="77777777" w:rsidR="00490364" w:rsidRDefault="00490364" w:rsidP="00490364">
      <w:pPr>
        <w:pStyle w:val="Odstavecseseznamem"/>
        <w:numPr>
          <w:ilvl w:val="0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556"/>
        <w:contextualSpacing/>
        <w:jc w:val="both"/>
      </w:pPr>
      <w:r>
        <w:t>Zasklení křídel oken</w:t>
      </w:r>
    </w:p>
    <w:p w14:paraId="3DB00B04" w14:textId="77777777" w:rsidR="00490364" w:rsidRDefault="00490364" w:rsidP="00490364">
      <w:pPr>
        <w:pStyle w:val="Odstavecseseznamem"/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křídla budou zpětně zasklena vyjmutými skleněnými tabulemi</w:t>
      </w:r>
    </w:p>
    <w:p w14:paraId="3DB00B05" w14:textId="77777777" w:rsidR="00490364" w:rsidRDefault="00490364" w:rsidP="00490364">
      <w:pPr>
        <w:pStyle w:val="Odstavecseseznamem"/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poškozené skleněné tabule budou nahrazeny novými</w:t>
      </w:r>
    </w:p>
    <w:p w14:paraId="3DB00B06" w14:textId="77777777" w:rsidR="00490364" w:rsidRDefault="00490364" w:rsidP="00490364">
      <w:pPr>
        <w:pStyle w:val="Odstavecseseznamem"/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vnější křídla budou zasklena s použitím sklenářského tmelu přímo taženým (tmel nesmí být s prohlubněmi, popř. křivě tažený)</w:t>
      </w:r>
    </w:p>
    <w:p w14:paraId="3DB00B07" w14:textId="77777777" w:rsidR="00490364" w:rsidRDefault="00490364" w:rsidP="00490364">
      <w:pPr>
        <w:pStyle w:val="Odstavecseseznamem"/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u vnitřních křídel bude stávající zasklení tmelem nahrazeno zasklením do dřevěných trojúhelníkových lišt s použitím výplňového tmelu, jako „lůžka“ pro plné dosednutí skleněné tabule do rámu okna a plnoplošného dosednutí dřevěné zasklívací lišty na skleněnou tabuli</w:t>
      </w:r>
    </w:p>
    <w:p w14:paraId="3DB00B08" w14:textId="77777777" w:rsidR="00490364" w:rsidRDefault="00490364" w:rsidP="00490364">
      <w:pPr>
        <w:pStyle w:val="Odstavecseseznamem"/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zasklení zasklívací lištou bude provedeno shodně se zasklením referenčního okna v kanceláři č. 205</w:t>
      </w:r>
    </w:p>
    <w:p w14:paraId="3DB00B09" w14:textId="77777777" w:rsidR="00490364" w:rsidRDefault="00490364" w:rsidP="00490364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556"/>
        <w:jc w:val="both"/>
      </w:pPr>
    </w:p>
    <w:p w14:paraId="3DB00B0A" w14:textId="77777777" w:rsidR="00490364" w:rsidRDefault="00490364" w:rsidP="00490364">
      <w:pPr>
        <w:pStyle w:val="Odstavecseseznamem"/>
        <w:numPr>
          <w:ilvl w:val="0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556"/>
        <w:contextualSpacing/>
        <w:jc w:val="both"/>
      </w:pPr>
      <w:r>
        <w:t>Ošetření a revize prvků kování oken</w:t>
      </w:r>
    </w:p>
    <w:p w14:paraId="3DB00B0B" w14:textId="77777777" w:rsidR="00490364" w:rsidRDefault="00490364" w:rsidP="00490364">
      <w:pPr>
        <w:pStyle w:val="Odstavecseseznamem"/>
        <w:numPr>
          <w:ilvl w:val="0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 xml:space="preserve">demontované kování bude očištěno </w:t>
      </w:r>
      <w:proofErr w:type="spellStart"/>
      <w:r>
        <w:t>otryskáním</w:t>
      </w:r>
      <w:proofErr w:type="spellEnd"/>
      <w:r>
        <w:t xml:space="preserve"> (</w:t>
      </w:r>
      <w:proofErr w:type="spellStart"/>
      <w:r>
        <w:t>opískováním</w:t>
      </w:r>
      <w:proofErr w:type="spellEnd"/>
      <w:r>
        <w:t>)</w:t>
      </w:r>
    </w:p>
    <w:p w14:paraId="3DB00B0C" w14:textId="77777777" w:rsidR="00490364" w:rsidRDefault="00490364" w:rsidP="00490364">
      <w:pPr>
        <w:pStyle w:val="Odstavecseseznamem"/>
        <w:numPr>
          <w:ilvl w:val="0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 xml:space="preserve">pružinové pojistky otevřeného křídla (tzv. žabky) budou opraveny do provozuschopného stavu </w:t>
      </w:r>
    </w:p>
    <w:p w14:paraId="3DB00B0D" w14:textId="77777777" w:rsidR="00490364" w:rsidRDefault="00490364" w:rsidP="00490364">
      <w:pPr>
        <w:pStyle w:val="Odstavecseseznamem"/>
        <w:numPr>
          <w:ilvl w:val="0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mosazné prvky budou ponechány bez následné povrchové úpravy</w:t>
      </w:r>
    </w:p>
    <w:p w14:paraId="3DB00B0E" w14:textId="77777777" w:rsidR="00490364" w:rsidRDefault="00490364" w:rsidP="00490364">
      <w:pPr>
        <w:pStyle w:val="Odstavecseseznamem"/>
        <w:numPr>
          <w:ilvl w:val="0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ocelové prvky budou opatřeny nátěrem shodným s nátěrem dřevěných částí oken</w:t>
      </w:r>
    </w:p>
    <w:p w14:paraId="3DB00B0F" w14:textId="77777777" w:rsidR="00490364" w:rsidRDefault="00490364" w:rsidP="00490364">
      <w:pPr>
        <w:pStyle w:val="Odstavecseseznamem"/>
        <w:numPr>
          <w:ilvl w:val="0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pružinová pojistka otevřeného křídla (tzv. žabka) musí být natřena tak, aby byla i nadále plně funkční, tj. aby aplikovaný nátěr neznehodnotil funkci pružinově ovládané střelky</w:t>
      </w:r>
    </w:p>
    <w:p w14:paraId="3DB00B10" w14:textId="77777777" w:rsidR="00490364" w:rsidRDefault="00490364" w:rsidP="00490364">
      <w:pPr>
        <w:pStyle w:val="Odstavecseseznamem"/>
        <w:numPr>
          <w:ilvl w:val="0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chybějící prvky kování budou nahrazeny věrnou replikou ze stejného materiálu</w:t>
      </w:r>
    </w:p>
    <w:p w14:paraId="3DB00B11" w14:textId="77777777" w:rsidR="00490364" w:rsidRDefault="00490364" w:rsidP="00490364">
      <w:pPr>
        <w:pStyle w:val="Odstavecseseznamem"/>
        <w:numPr>
          <w:ilvl w:val="0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kování bude montováno s použitím původních spojovacích prostředků, které budou případně nahrazeny spojovacími prvky vizuálně shodnými</w:t>
      </w:r>
    </w:p>
    <w:p w14:paraId="3DB00B12" w14:textId="77777777" w:rsidR="00490364" w:rsidRDefault="00490364" w:rsidP="00490364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556"/>
        <w:jc w:val="both"/>
      </w:pPr>
    </w:p>
    <w:p w14:paraId="3DB00B13" w14:textId="77777777" w:rsidR="00490364" w:rsidRDefault="00490364" w:rsidP="00490364">
      <w:pPr>
        <w:pStyle w:val="Odstavecseseznamem"/>
        <w:numPr>
          <w:ilvl w:val="0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556"/>
        <w:contextualSpacing/>
        <w:jc w:val="both"/>
      </w:pPr>
      <w:r>
        <w:t>Oprava mechanizmu otevírání oken a závěsů</w:t>
      </w:r>
    </w:p>
    <w:p w14:paraId="3DB00B14" w14:textId="77777777" w:rsidR="00490364" w:rsidRDefault="00490364" w:rsidP="00490364">
      <w:pPr>
        <w:pStyle w:val="Odstavecseseznamem"/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všechna opravovaná okna musí být lehce uzavíratelná i otevíratelná jednou rukou</w:t>
      </w:r>
    </w:p>
    <w:p w14:paraId="3DB00B15" w14:textId="77777777" w:rsidR="00490364" w:rsidRDefault="00490364" w:rsidP="00490364">
      <w:pPr>
        <w:pStyle w:val="Odstavecseseznamem"/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požadujeme úpravu zarážek rozvorových tyčí i rozvorových tyčí samotných (jejich vyrovnání, popř. nahrazení novými), tak aby byl splněn výše uvedený požadavek na lehkou otevíratelnost okna jednou rukou</w:t>
      </w:r>
    </w:p>
    <w:p w14:paraId="3DB00B16" w14:textId="77777777" w:rsidR="00490364" w:rsidRDefault="00490364" w:rsidP="00490364">
      <w:pPr>
        <w:pStyle w:val="Odstavecseseznamem"/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promazání a seřízení mechanizmu otevírání oken</w:t>
      </w:r>
    </w:p>
    <w:p w14:paraId="3DB00B17" w14:textId="77777777" w:rsidR="00490364" w:rsidRDefault="00490364" w:rsidP="00490364">
      <w:pPr>
        <w:pStyle w:val="Odstavecseseznamem"/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promazání a seřízení závěsů oken tak, aby okna dorážela do rámu ve správné, výrobně předpokládané poloze</w:t>
      </w:r>
    </w:p>
    <w:p w14:paraId="3DB00B18" w14:textId="77777777" w:rsidR="00490364" w:rsidRDefault="00490364" w:rsidP="00490364">
      <w:pPr>
        <w:pStyle w:val="Odstavecseseznamem"/>
        <w:tabs>
          <w:tab w:val="left" w:pos="1276"/>
        </w:tabs>
        <w:ind w:left="1276" w:hanging="556"/>
        <w:jc w:val="both"/>
      </w:pPr>
    </w:p>
    <w:p w14:paraId="3DB00B19" w14:textId="77777777" w:rsidR="00490364" w:rsidRDefault="00490364" w:rsidP="00490364">
      <w:pPr>
        <w:pStyle w:val="Odstavecseseznamem"/>
        <w:numPr>
          <w:ilvl w:val="0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556"/>
        <w:contextualSpacing/>
        <w:jc w:val="both"/>
      </w:pPr>
      <w:r>
        <w:t>Venkovní parapety</w:t>
      </w:r>
    </w:p>
    <w:p w14:paraId="3DB00B1A" w14:textId="77777777" w:rsidR="00490364" w:rsidRDefault="00490364" w:rsidP="00490364">
      <w:pPr>
        <w:pStyle w:val="Odstavecseseznamem"/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revidován bude styk vnějšího parapetu a rámu okna</w:t>
      </w:r>
    </w:p>
    <w:p w14:paraId="3DB00B1B" w14:textId="77777777" w:rsidR="00490364" w:rsidRDefault="00490364" w:rsidP="00490364">
      <w:pPr>
        <w:pStyle w:val="Odstavecseseznamem"/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na styku vnějšího parapetu a rámu okna bude doplněno tmelení objednatelem předem odsouhlaseným k tomuto účelu určeným tmelem (zakázáno je použití silikonového tmelu), po odsouhlasení objednatelem budou rovněž doplněny nebo nahrazeny chybějící popř. zkorodované spojovací prvky, styk bude řemeslně začištěn</w:t>
      </w:r>
    </w:p>
    <w:p w14:paraId="3DB00B1C" w14:textId="77777777" w:rsidR="00490364" w:rsidRDefault="00490364" w:rsidP="00490364">
      <w:pPr>
        <w:pStyle w:val="Odstavecseseznamem"/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ve</w:t>
      </w:r>
      <w:r w:rsidR="00F721F8">
        <w:t>n</w:t>
      </w:r>
      <w:r>
        <w:t>kovní parapety budou natřeny nátěrem základním a dvojnásobným syntetickým nátěrem vrchním, který musí co do materiálu i odstínu předem odsouhlasit objednatel</w:t>
      </w:r>
    </w:p>
    <w:p w14:paraId="3DB00B1D" w14:textId="77777777" w:rsidR="00490364" w:rsidRDefault="00490364" w:rsidP="00490364">
      <w:pPr>
        <w:pStyle w:val="Odstavecseseznamem"/>
        <w:tabs>
          <w:tab w:val="left" w:pos="1276"/>
        </w:tabs>
        <w:ind w:left="1276" w:hanging="556"/>
        <w:jc w:val="both"/>
      </w:pPr>
    </w:p>
    <w:p w14:paraId="3DB00B1E" w14:textId="77777777" w:rsidR="00490364" w:rsidRDefault="00490364" w:rsidP="00490364">
      <w:pPr>
        <w:pStyle w:val="Odstavecseseznamem"/>
        <w:numPr>
          <w:ilvl w:val="0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556"/>
        <w:contextualSpacing/>
        <w:jc w:val="both"/>
      </w:pPr>
      <w:r>
        <w:t>Kompletace díla</w:t>
      </w:r>
    </w:p>
    <w:p w14:paraId="3DB00B1F" w14:textId="77777777" w:rsidR="0005152E" w:rsidRPr="0005152E" w:rsidRDefault="0005152E" w:rsidP="0005152E">
      <w:pPr>
        <w:pStyle w:val="Odstavecseseznamem"/>
        <w:numPr>
          <w:ilvl w:val="1"/>
          <w:numId w:val="43"/>
        </w:numPr>
        <w:ind w:hanging="807"/>
      </w:pPr>
      <w:r w:rsidRPr="0005152E">
        <w:t>instalace nového silikonového těsnění do drážky</w:t>
      </w:r>
    </w:p>
    <w:p w14:paraId="3DB00B20" w14:textId="77777777" w:rsidR="00490364" w:rsidRDefault="00490364" w:rsidP="00490364">
      <w:pPr>
        <w:pStyle w:val="Odstavecseseznamem"/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po provedení opravy jednotlivých částí okna (křídlo + rám), dřevěného obkladu špalet i vnitřního parapetu bude každé okno zkompletováno, seřízeno a bude přizván objednatel ke zkoušce funkčnosti okna</w:t>
      </w:r>
    </w:p>
    <w:p w14:paraId="3DB00B21" w14:textId="77777777" w:rsidR="00490364" w:rsidRDefault="00490364" w:rsidP="00490364">
      <w:pPr>
        <w:pStyle w:val="Odstavecseseznamem"/>
        <w:tabs>
          <w:tab w:val="left" w:pos="1276"/>
        </w:tabs>
        <w:ind w:left="1276" w:hanging="556"/>
        <w:jc w:val="both"/>
      </w:pPr>
    </w:p>
    <w:p w14:paraId="3DB00B22" w14:textId="77777777" w:rsidR="0037728E" w:rsidRDefault="0037728E" w:rsidP="00490364">
      <w:pPr>
        <w:pStyle w:val="Odstavecseseznamem"/>
        <w:tabs>
          <w:tab w:val="left" w:pos="1276"/>
        </w:tabs>
        <w:ind w:left="1276" w:hanging="556"/>
        <w:jc w:val="both"/>
      </w:pPr>
    </w:p>
    <w:p w14:paraId="3DB00B23" w14:textId="77777777" w:rsidR="00490364" w:rsidRDefault="00490364" w:rsidP="00490364">
      <w:pPr>
        <w:pStyle w:val="Odstavecseseznamem"/>
        <w:numPr>
          <w:ilvl w:val="0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556"/>
        <w:contextualSpacing/>
        <w:jc w:val="both"/>
      </w:pPr>
      <w:r>
        <w:t>Pomocné a přidružené práce</w:t>
      </w:r>
    </w:p>
    <w:p w14:paraId="3DB00B24" w14:textId="77777777" w:rsidR="00490364" w:rsidRDefault="00490364" w:rsidP="00490364">
      <w:pPr>
        <w:pStyle w:val="Odstavecseseznamem"/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 xml:space="preserve">zřízení a odstranění lešení </w:t>
      </w:r>
    </w:p>
    <w:p w14:paraId="3DB00B25" w14:textId="77777777" w:rsidR="00490364" w:rsidRDefault="00490364" w:rsidP="00490364">
      <w:pPr>
        <w:pStyle w:val="Odstavecseseznamem"/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pečlivé zakrývání ostatních prvků a konstrukcí v dotčených prostorách vč. dodávky zakrývacího materiálu</w:t>
      </w:r>
    </w:p>
    <w:p w14:paraId="3DB00B26" w14:textId="77777777" w:rsidR="00490364" w:rsidRDefault="00490364" w:rsidP="00490364">
      <w:pPr>
        <w:pStyle w:val="Odstavecseseznamem"/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průběžný úklid pracoviště (min. 1x za směnu)</w:t>
      </w:r>
    </w:p>
    <w:p w14:paraId="3DB00B27" w14:textId="77777777" w:rsidR="00490364" w:rsidRDefault="00490364" w:rsidP="00490364">
      <w:pPr>
        <w:pStyle w:val="Odstavecseseznamem"/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průběžný úklid transportních cest (min. 2x za směnu)</w:t>
      </w:r>
    </w:p>
    <w:p w14:paraId="3DB00B28" w14:textId="77777777" w:rsidR="00490364" w:rsidRDefault="00490364" w:rsidP="00490364">
      <w:pPr>
        <w:pStyle w:val="Odstavecseseznamem"/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odvoz a likvidace odpadu</w:t>
      </w:r>
    </w:p>
    <w:p w14:paraId="3DB00B29" w14:textId="77777777" w:rsidR="00490364" w:rsidRDefault="00490364" w:rsidP="00490364">
      <w:pPr>
        <w:pStyle w:val="Odstavecseseznamem"/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 xml:space="preserve">doprava materiálu do areálu </w:t>
      </w:r>
      <w:proofErr w:type="spellStart"/>
      <w:r>
        <w:t>ČRo</w:t>
      </w:r>
      <w:proofErr w:type="spellEnd"/>
      <w:r>
        <w:t xml:space="preserve"> </w:t>
      </w:r>
    </w:p>
    <w:p w14:paraId="3DB00B2A" w14:textId="77777777" w:rsidR="00490364" w:rsidRDefault="00490364" w:rsidP="00490364">
      <w:pPr>
        <w:pStyle w:val="Odstavecseseznamem"/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proofErr w:type="spellStart"/>
      <w:r>
        <w:t>vnitrostaveništní</w:t>
      </w:r>
      <w:proofErr w:type="spellEnd"/>
      <w:r>
        <w:t xml:space="preserve"> doprava materiálu</w:t>
      </w:r>
    </w:p>
    <w:p w14:paraId="3DB00B2B" w14:textId="77777777" w:rsidR="00C54607" w:rsidRDefault="00C54607" w:rsidP="000953E1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left="1418"/>
        <w:contextualSpacing/>
        <w:jc w:val="both"/>
      </w:pPr>
    </w:p>
    <w:p w14:paraId="3DB00B2C" w14:textId="77777777" w:rsidR="004545D6" w:rsidRPr="006D0812" w:rsidRDefault="004545D6" w:rsidP="00876F15">
      <w:pPr>
        <w:pStyle w:val="ListNumber-ContractCzechRadio"/>
        <w:jc w:val="both"/>
      </w:pPr>
      <w:r>
        <w:t>V případě, že je zhotovitel povinen dle specifikace 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>součástí d</w:t>
      </w:r>
      <w:r w:rsidRPr="0044705E">
        <w:t>íla</w:t>
      </w:r>
      <w:r w:rsidR="00F805A1" w:rsidRPr="0044705E">
        <w:t xml:space="preserve"> (a je zahrnuto v ceně díla)</w:t>
      </w:r>
      <w:r w:rsidRPr="0044705E">
        <w:t xml:space="preserve"> a bez jeho dodání není dílo řádně splněno.</w:t>
      </w:r>
    </w:p>
    <w:p w14:paraId="3DB00B2D" w14:textId="77777777"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14:paraId="3DB00B2E" w14:textId="77777777" w:rsidR="004545D6" w:rsidRPr="004545D6" w:rsidRDefault="004545D6" w:rsidP="00876F15">
      <w:pPr>
        <w:pStyle w:val="ListNumber-ContractCzechRadio"/>
        <w:tabs>
          <w:tab w:val="clear" w:pos="312"/>
          <w:tab w:val="left" w:pos="-142"/>
        </w:tabs>
        <w:ind w:left="284" w:hanging="284"/>
        <w:jc w:val="both"/>
      </w:pPr>
      <w:r w:rsidRPr="004545D6">
        <w:t xml:space="preserve">Místem provádění </w:t>
      </w:r>
      <w:r w:rsidR="00A15B69">
        <w:t xml:space="preserve">a předání </w:t>
      </w:r>
      <w:r w:rsidRPr="000A401B">
        <w:t xml:space="preserve">díla je </w:t>
      </w:r>
      <w:r w:rsidR="000A401B" w:rsidRPr="000C7AAB">
        <w:rPr>
          <w:rFonts w:cs="Arial"/>
          <w:b/>
          <w:szCs w:val="20"/>
        </w:rPr>
        <w:t xml:space="preserve">budova Českého rozhlasu </w:t>
      </w:r>
      <w:r w:rsidR="00274237" w:rsidRPr="000C7AAB">
        <w:rPr>
          <w:rFonts w:cs="Arial"/>
          <w:b/>
          <w:szCs w:val="20"/>
        </w:rPr>
        <w:t xml:space="preserve">Ostrava </w:t>
      </w:r>
      <w:r w:rsidR="000A401B" w:rsidRPr="000C7AAB">
        <w:rPr>
          <w:rFonts w:cs="Arial"/>
          <w:b/>
          <w:szCs w:val="20"/>
        </w:rPr>
        <w:t xml:space="preserve">na adrese </w:t>
      </w:r>
      <w:r w:rsidR="00274237" w:rsidRPr="000C7AAB">
        <w:rPr>
          <w:rFonts w:cs="Arial"/>
          <w:b/>
          <w:szCs w:val="20"/>
        </w:rPr>
        <w:t>Dr</w:t>
      </w:r>
      <w:r w:rsidR="000C7AAB">
        <w:t xml:space="preserve">. </w:t>
      </w:r>
      <w:r w:rsidR="00274237" w:rsidRPr="000C7AAB">
        <w:rPr>
          <w:rFonts w:cs="Arial"/>
          <w:b/>
          <w:szCs w:val="20"/>
        </w:rPr>
        <w:t xml:space="preserve">Šmerala 1626/2, </w:t>
      </w:r>
      <w:r w:rsidR="00274237" w:rsidRPr="000C7AAB">
        <w:rPr>
          <w:b/>
        </w:rPr>
        <w:t>702 00 Ostrava</w:t>
      </w:r>
      <w:r w:rsidR="000C7AAB" w:rsidRPr="000C7AAB">
        <w:rPr>
          <w:b/>
        </w:rPr>
        <w:t>.</w:t>
      </w:r>
    </w:p>
    <w:p w14:paraId="3DB00B2F" w14:textId="77777777" w:rsidR="004545D6" w:rsidRDefault="004545D6" w:rsidP="004545D6">
      <w:pPr>
        <w:pStyle w:val="ListNumber-ContractCzechRadio"/>
        <w:jc w:val="both"/>
      </w:pPr>
      <w:r w:rsidRPr="004545D6">
        <w:t xml:space="preserve">Zhotovitel se zavazuje provést dílo </w:t>
      </w:r>
      <w:r w:rsidR="000A401B">
        <w:t xml:space="preserve">v termínu </w:t>
      </w:r>
      <w:r w:rsidR="004E7AA4" w:rsidRPr="004E7AA4">
        <w:rPr>
          <w:b/>
        </w:rPr>
        <w:t xml:space="preserve">do </w:t>
      </w:r>
      <w:r w:rsidR="00137C8D">
        <w:rPr>
          <w:b/>
        </w:rPr>
        <w:t xml:space="preserve">16 týdnu od </w:t>
      </w:r>
      <w:r w:rsidR="0037728E">
        <w:rPr>
          <w:b/>
        </w:rPr>
        <w:t xml:space="preserve">účinnosti této </w:t>
      </w:r>
      <w:r w:rsidR="00137C8D">
        <w:rPr>
          <w:b/>
        </w:rPr>
        <w:t>smlouvy</w:t>
      </w:r>
      <w:r w:rsidR="004E7AA4">
        <w:t>.</w:t>
      </w:r>
    </w:p>
    <w:p w14:paraId="3DB00B30" w14:textId="77777777" w:rsidR="004545D6" w:rsidRPr="004545D6" w:rsidRDefault="00AE635E" w:rsidP="00AE635E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</w:pPr>
      <w:r w:rsidRPr="00AE635E">
        <w:t>Zhotovitel bere na vědomí, že objednatel je provozovatelem rozhlasového vysílání, které se uskutečňuje z budovy, kde bude realizováno dílo dle této smlouvy, přičemž toto vysílání bude probíhat i během provádění díla. Zhotovitel je povinen dbát na to, aby vlivem činností zhotovitele nedošlo k narušení rozhlasového vysílání či natáčení.</w:t>
      </w:r>
      <w:r>
        <w:t xml:space="preserve"> </w:t>
      </w:r>
      <w:r w:rsidR="004545D6" w:rsidRPr="004545D6">
        <w:t xml:space="preserve">Zhotovitel je povinen při provádění díla dodržovat pravidla bezpečnosti a ochrany zdraví při práci, pravidla požární bezpečnosti a vnitřní předpisy objednatele, se kterými byl seznámen. Přílohou k této smlouvě jsou „Podmínky provádění činností externích osob v objektech </w:t>
      </w:r>
      <w:proofErr w:type="spellStart"/>
      <w:r w:rsidR="004545D6" w:rsidRPr="004545D6">
        <w:t>ČRo</w:t>
      </w:r>
      <w:proofErr w:type="spellEnd"/>
      <w:r w:rsidR="004545D6" w:rsidRPr="004545D6">
        <w:t>“, které je zhotovitel povinen dodržovat</w:t>
      </w:r>
      <w:r w:rsidR="00EB789E">
        <w:t>.</w:t>
      </w:r>
    </w:p>
    <w:p w14:paraId="3DB00B31" w14:textId="77777777" w:rsidR="004545D6" w:rsidRPr="004545D6" w:rsidRDefault="004545D6" w:rsidP="00214A85">
      <w:pPr>
        <w:pStyle w:val="ListNumber-ContractCzechRadio"/>
        <w:jc w:val="both"/>
      </w:pPr>
      <w:r w:rsidRPr="004545D6">
        <w:t>Zhotovitel se zavazuje uvést místo provádění díla do původního stavu a na vlastní náklady odstranit v souladu s platnými právními předpisy odpad vzniklý při provádění díla.</w:t>
      </w:r>
      <w:r w:rsidR="001558ED">
        <w:t xml:space="preserve"> Současně zhotovitel podpisem této smlouvy prohlašuje, že se dostatečným způsobem seznámil s místem plnění díla a je tak plně způsobilý k řádnému plnění povinností dle této smlouvy.</w:t>
      </w:r>
    </w:p>
    <w:p w14:paraId="3DB00B32" w14:textId="77777777" w:rsidR="00BA16BB" w:rsidRPr="006D0812" w:rsidRDefault="007220A3" w:rsidP="00BA16BB">
      <w:pPr>
        <w:pStyle w:val="Heading-Number-ContractCzechRadio"/>
      </w:pPr>
      <w:r w:rsidRPr="006D0812">
        <w:t xml:space="preserve">Cena </w:t>
      </w:r>
      <w:r w:rsidR="00882671">
        <w:t>díla</w:t>
      </w:r>
      <w:r w:rsidRPr="006D0812">
        <w:t xml:space="preserve"> a platební podmínky</w:t>
      </w:r>
    </w:p>
    <w:p w14:paraId="3DB00B33" w14:textId="77777777" w:rsidR="00AE635E" w:rsidRPr="00AE635E" w:rsidRDefault="004545D6" w:rsidP="00876F15">
      <w:pPr>
        <w:pStyle w:val="ListNumber-ContractCzechRadio"/>
        <w:tabs>
          <w:tab w:val="clear" w:pos="312"/>
          <w:tab w:val="left" w:pos="0"/>
        </w:tabs>
        <w:ind w:left="284" w:hanging="284"/>
        <w:jc w:val="both"/>
      </w:pPr>
      <w:r w:rsidRPr="004545D6">
        <w:t>Cena díla je sjednána</w:t>
      </w:r>
      <w:r>
        <w:t xml:space="preserve"> dohodou smluvních stran</w:t>
      </w:r>
      <w:r w:rsidRPr="004545D6">
        <w:t xml:space="preserve"> a činí</w:t>
      </w:r>
      <w:r>
        <w:t xml:space="preserve"> </w:t>
      </w:r>
      <w:r w:rsidRPr="00AE635E">
        <w:rPr>
          <w:rFonts w:cs="Arial"/>
          <w:b/>
          <w:szCs w:val="20"/>
        </w:rPr>
        <w:t>[</w:t>
      </w:r>
      <w:r w:rsidRPr="00AE635E">
        <w:rPr>
          <w:rFonts w:cs="Arial"/>
          <w:b/>
          <w:szCs w:val="20"/>
          <w:highlight w:val="yellow"/>
        </w:rPr>
        <w:t>DOPLNIT</w:t>
      </w:r>
      <w:r w:rsidRPr="00AE635E">
        <w:rPr>
          <w:rFonts w:cs="Arial"/>
          <w:b/>
          <w:szCs w:val="20"/>
        </w:rPr>
        <w:t xml:space="preserve">],- </w:t>
      </w:r>
      <w:r>
        <w:t xml:space="preserve">Kč bez DPH. </w:t>
      </w:r>
      <w:r w:rsidR="00C4767A">
        <w:t xml:space="preserve">Rozpis ceny je uveden v příloze této smlouvy. </w:t>
      </w:r>
      <w:r w:rsidR="00AE635E" w:rsidRPr="00AE635E">
        <w:t xml:space="preserve">Jedná se o stavební a montážní práce podléhající režimu přenesení daňové povinnosti podle </w:t>
      </w:r>
      <w:proofErr w:type="spellStart"/>
      <w:r w:rsidR="00AE635E" w:rsidRPr="00AE635E">
        <w:t>ust</w:t>
      </w:r>
      <w:proofErr w:type="spellEnd"/>
      <w:r w:rsidR="00AE635E" w:rsidRPr="00AE635E">
        <w:t xml:space="preserve">. § 92e zákona č. 235/2004 Sb., o DPH, ve znění pozdějších předpisů. </w:t>
      </w:r>
    </w:p>
    <w:p w14:paraId="3DB00B34" w14:textId="77777777" w:rsidR="004545D6" w:rsidRPr="004545D6" w:rsidRDefault="004545D6" w:rsidP="004545D6">
      <w:pPr>
        <w:pStyle w:val="ListNumber-ContractCzechRadio"/>
        <w:jc w:val="both"/>
      </w:pPr>
      <w:r w:rsidRPr="004545D6">
        <w:t>Celková cena dle předchozí</w:t>
      </w:r>
      <w:r w:rsidR="00C95E6F">
        <w:t>ho</w:t>
      </w:r>
      <w:r w:rsidRPr="004545D6">
        <w:t xml:space="preserve"> </w:t>
      </w:r>
      <w:r w:rsidR="00C95E6F">
        <w:t>odstavce tohoto článku smlouvy</w:t>
      </w:r>
      <w:r w:rsidR="00C95E6F" w:rsidRPr="004545D6">
        <w:t xml:space="preserve"> </w:t>
      </w:r>
      <w:r>
        <w:t>je konečná</w:t>
      </w:r>
      <w:r w:rsidRPr="004545D6">
        <w:t xml:space="preserve"> a zahrnuje veškeré náklady zhotovitele související s provedením díla dle této smlouvy (např. doprava apod.)</w:t>
      </w:r>
      <w:r w:rsidR="002932DA">
        <w:t>. Objednatel neposkytuje jakékoli zálohy.</w:t>
      </w:r>
    </w:p>
    <w:p w14:paraId="3DB00B35" w14:textId="77777777" w:rsidR="00AE635E" w:rsidRPr="00A37400" w:rsidRDefault="00AE635E" w:rsidP="00AE635E">
      <w:pPr>
        <w:pStyle w:val="ListNumber-ContractCzechRadio"/>
        <w:jc w:val="both"/>
      </w:pPr>
      <w:r w:rsidRPr="00A37400">
        <w:lastRenderedPageBreak/>
        <w:t xml:space="preserve">Úhrada ceny bude provedena po odevzdání díla </w:t>
      </w:r>
      <w:r w:rsidR="00C95E6F">
        <w:t xml:space="preserve">objednateli </w:t>
      </w:r>
      <w:r w:rsidRPr="00A37400">
        <w:t xml:space="preserve">na základě daňového dokladu (faktury). Zhotovitel má právo na zaplacení ceny okamžikem řádného splnění svého závazku, tedy okamžikem odevzdání díla.  </w:t>
      </w:r>
    </w:p>
    <w:p w14:paraId="3DB00B36" w14:textId="77777777" w:rsidR="00AE635E" w:rsidRDefault="00AE635E" w:rsidP="00A57352">
      <w:pPr>
        <w:pStyle w:val="ListNumber-ContractCzechRadio"/>
        <w:jc w:val="both"/>
      </w:pPr>
      <w:r w:rsidRPr="00A37400">
        <w:t>Splatnost faktury činí 24 dnů od data jejího vystavení zhotovitelem za předpokladu, že k doručení faktury objednateli dojde do tří dnů od data vystavení. V případě pozdějšího doručení faktury činí splatnost 21 dnů od data jejího skutečného doručení objednateli. Faktura musí mít veškeré náležitosti dle platných právních předpisů a její součástí musí být kopie protokolu o odevzdání díla podepsaná oběma smluvními stranami. V případě, že faktura neobsahuje tyto náležitosti nebo obsahuje nesprávné údaje, je objednatel oprávněn fakturu vrátit zhotoviteli a ten je povinen vystavit fakturu novou nebo ji opravit. Po tuto dobu lhůta splatnosti neběží a začíná plynout až okamžikem doručení nové nebo opravené faktury</w:t>
      </w:r>
    </w:p>
    <w:p w14:paraId="3DB00B37" w14:textId="77777777" w:rsidR="00BE0575" w:rsidRPr="006D0812" w:rsidRDefault="005D4C3A" w:rsidP="00E81339">
      <w:pPr>
        <w:pStyle w:val="ListNumber-ContractCzechRadio"/>
        <w:tabs>
          <w:tab w:val="clear" w:pos="312"/>
          <w:tab w:val="left" w:pos="0"/>
        </w:tabs>
        <w:ind w:left="284" w:hanging="284"/>
        <w:jc w:val="both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 v platném znění </w:t>
      </w:r>
      <w:r w:rsidR="00AB1E80" w:rsidRPr="006D0812">
        <w:t>(</w:t>
      </w:r>
      <w:proofErr w:type="spellStart"/>
      <w:r w:rsidR="00AB1E80" w:rsidRPr="006D0812">
        <w:t>ZoDPH</w:t>
      </w:r>
      <w:proofErr w:type="spellEnd"/>
      <w:r w:rsidR="00AB1E80" w:rsidRPr="006D0812">
        <w:t>)</w:t>
      </w:r>
      <w:r w:rsidR="00C95E6F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proofErr w:type="spellStart"/>
      <w:r w:rsidR="00AB1E80" w:rsidRPr="006D0812">
        <w:t>Zo</w:t>
      </w:r>
      <w:r w:rsidRPr="006D0812">
        <w:t>DPH</w:t>
      </w:r>
      <w:proofErr w:type="spellEnd"/>
      <w:r w:rsidRPr="006D0812">
        <w:t xml:space="preserve">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3DB00B38" w14:textId="77777777" w:rsidR="00882671" w:rsidRPr="00882671" w:rsidRDefault="00882671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Odevzdání</w:t>
      </w:r>
      <w:r w:rsidR="00294342">
        <w:rPr>
          <w:rFonts w:cs="Arial"/>
          <w:szCs w:val="24"/>
        </w:rPr>
        <w:t xml:space="preserve"> </w:t>
      </w:r>
      <w:r w:rsidRPr="00882671">
        <w:rPr>
          <w:rFonts w:cs="Arial"/>
          <w:szCs w:val="24"/>
        </w:rPr>
        <w:t>díla</w:t>
      </w:r>
      <w:r w:rsidR="00294342">
        <w:rPr>
          <w:rFonts w:cs="Arial"/>
          <w:szCs w:val="24"/>
        </w:rPr>
        <w:t xml:space="preserve"> a jeho převzetí</w:t>
      </w:r>
    </w:p>
    <w:p w14:paraId="3DB00B39" w14:textId="77777777" w:rsidR="00294342" w:rsidRDefault="00294342" w:rsidP="00294342">
      <w:pPr>
        <w:pStyle w:val="ListNumber-ContractCzechRadio"/>
        <w:jc w:val="both"/>
      </w:pPr>
      <w:r w:rsidRPr="006D0812">
        <w:t xml:space="preserve">Smluvní strany potvrdí odevzdání </w:t>
      </w:r>
      <w:r>
        <w:t xml:space="preserve">díla </w:t>
      </w:r>
      <w:r w:rsidR="001558ED">
        <w:t>a jeho převzetí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odevzdání, který jako příloha tvoří nedílnou součást této smlouvy a jenž musí být součástí faktury (dále v textu také jen jako „protokol o odevzdání“). </w:t>
      </w:r>
      <w:r w:rsidR="0084627F">
        <w:t>Objednatel</w:t>
      </w:r>
      <w:r w:rsidRPr="006D0812">
        <w:t xml:space="preserve"> je oprávněn odmítnout převzetí </w:t>
      </w:r>
      <w:r w:rsidR="0084627F">
        <w:t>díla (či jednotlivé 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dílo </w:t>
      </w:r>
      <w:r w:rsidR="0084627F" w:rsidRPr="00882671">
        <w:t>vykazuje vady či nedodělky</w:t>
      </w:r>
      <w:r w:rsidRPr="006D0812">
        <w:t xml:space="preserve">. V takovém případě smluvní strany sepíší protokol o odevzdání </w:t>
      </w:r>
      <w:r w:rsidR="00F72AB3">
        <w:t>díla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84627F">
        <w:t>díla</w:t>
      </w:r>
      <w:r w:rsidRPr="006D0812">
        <w:t xml:space="preserve"> </w:t>
      </w:r>
      <w:r w:rsidR="0084627F">
        <w:t xml:space="preserve">objednatelem, a ohledně vadné části díla </w:t>
      </w:r>
      <w:r w:rsidRPr="006D0812">
        <w:t>uvedou do protokolu skute</w:t>
      </w:r>
      <w:r w:rsidR="0084627F">
        <w:t xml:space="preserve">čnosti, které bránily převzetí </w:t>
      </w:r>
      <w:r w:rsidRPr="006D0812">
        <w:t>a 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>uvedou, jaké vady či nedodělky dílo vykazuje a určí lhůtu k odstranění těchto vad či nedodělků, která však nesmí být delší než 15 dní. Objednatel je oprávněn požadovat před podpisem předávacího protokolu provedení zkoušky</w:t>
      </w:r>
      <w:r w:rsidR="00214A85">
        <w:t xml:space="preserve"> funkčnosti díla zhotovitelem. </w:t>
      </w:r>
      <w:r w:rsidR="0084627F">
        <w:t>Zhotovitel</w:t>
      </w:r>
      <w:r w:rsidRPr="006D0812">
        <w:t xml:space="preserve"> splnil řádně svou povinnost z této smlouvy až okamžikem odevzdání </w:t>
      </w:r>
      <w:r w:rsidR="0084627F">
        <w:t>kompletního díla bez vad a nedodělků, pokud si strany písemně nedohodnou něco jiného</w:t>
      </w:r>
      <w:r w:rsidRPr="006D0812">
        <w:t>.</w:t>
      </w:r>
    </w:p>
    <w:p w14:paraId="3DB00B3A" w14:textId="77777777" w:rsidR="00F72AB3" w:rsidRPr="006D0812" w:rsidRDefault="00F72AB3" w:rsidP="00F72AB3">
      <w:pPr>
        <w:pStyle w:val="ListNumber-ContractCzechRadio"/>
        <w:jc w:val="both"/>
      </w:pPr>
      <w:r>
        <w:t>Má-li být dokončení díla prokázáno provedením ujednaných zkoušek, považuje se provedení díla za dokončené úspěšným provedením zkoušek. K účasti na nich zhotovitel objednatele včas písemnou a prokazatelně doručenou formou přizve. Výsledek zkoušky se zachytí v zápisu, který je zhotovitel povinen objednateli předat.</w:t>
      </w:r>
    </w:p>
    <w:p w14:paraId="3DB00B3B" w14:textId="77777777" w:rsidR="00882671" w:rsidRPr="00882671" w:rsidRDefault="00882671" w:rsidP="001558ED">
      <w:pPr>
        <w:pStyle w:val="ListNumber-ContractCzechRadio"/>
        <w:jc w:val="both"/>
      </w:pPr>
      <w:r w:rsidRPr="00882671">
        <w:t xml:space="preserve">Dílo je </w:t>
      </w:r>
      <w:r w:rsidR="00F72AB3">
        <w:t>provedeno</w:t>
      </w:r>
      <w:r w:rsidRPr="00882671">
        <w:t xml:space="preserve"> až okamžikem </w:t>
      </w:r>
      <w:r w:rsidR="00294342">
        <w:t>odevzdání</w:t>
      </w:r>
      <w:r w:rsidRPr="00882671">
        <w:t xml:space="preserve"> díla bez jakýchkoliv vad a nedodělků </w:t>
      </w:r>
      <w:r w:rsidR="00214A85">
        <w:t>dle článku V. této smlouvy</w:t>
      </w:r>
      <w:r w:rsidRPr="00882671">
        <w:t xml:space="preserve">. </w:t>
      </w:r>
    </w:p>
    <w:p w14:paraId="3DB00B3C" w14:textId="77777777"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</w:p>
    <w:p w14:paraId="3DB00B3D" w14:textId="77777777"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</w:t>
      </w:r>
      <w:r w:rsidR="00294342">
        <w:t>k dílu</w:t>
      </w:r>
      <w:r w:rsidRPr="006D0812">
        <w:t xml:space="preserve"> </w:t>
      </w:r>
      <w:r w:rsidR="00507768" w:rsidRPr="006D0812">
        <w:t>dochází</w:t>
      </w:r>
      <w:r w:rsidR="00294342">
        <w:t xml:space="preserve"> ze zhotovitele</w:t>
      </w:r>
      <w:r w:rsidRPr="006D0812">
        <w:t xml:space="preserve"> na </w:t>
      </w:r>
      <w:r w:rsidR="00294342">
        <w:t>objednatele</w:t>
      </w:r>
      <w:r w:rsidR="00F62186" w:rsidRPr="006D0812">
        <w:t xml:space="preserve"> okamžikem </w:t>
      </w:r>
      <w:r w:rsidR="008755CA" w:rsidRPr="006D0812">
        <w:t xml:space="preserve">jeho </w:t>
      </w:r>
      <w:r w:rsidR="00F62186" w:rsidRPr="006D0812">
        <w:t xml:space="preserve">odevzdání </w:t>
      </w:r>
      <w:r w:rsidR="00294342">
        <w:t>objednateli</w:t>
      </w:r>
      <w:r w:rsidR="00F62186" w:rsidRPr="006D0812">
        <w:t xml:space="preserve"> (tj. zástupci pro věcná jednání dle úvodního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3DB00B3E" w14:textId="77777777" w:rsidR="00F62186" w:rsidRPr="006D0812" w:rsidRDefault="00F62186" w:rsidP="008D4999">
      <w:pPr>
        <w:pStyle w:val="ListNumber-ContractCzechRadio"/>
        <w:jc w:val="both"/>
      </w:pPr>
      <w:r w:rsidRPr="006D0812">
        <w:lastRenderedPageBreak/>
        <w:t>O</w:t>
      </w:r>
      <w:r w:rsidR="008D4999" w:rsidRPr="006D0812">
        <w:t xml:space="preserve">devzdáním </w:t>
      </w:r>
      <w:r w:rsidR="00294342">
        <w:t>díla</w:t>
      </w:r>
      <w:r w:rsidR="008D4999" w:rsidRPr="006D0812">
        <w:t xml:space="preserve"> </w:t>
      </w:r>
      <w:r w:rsidRPr="006D0812">
        <w:t>je</w:t>
      </w:r>
      <w:r w:rsidR="008D4999" w:rsidRPr="006D0812">
        <w:t xml:space="preserve"> současné splnění následujících podmínek: </w:t>
      </w:r>
    </w:p>
    <w:p w14:paraId="3DB00B3F" w14:textId="77777777" w:rsidR="00F62186" w:rsidRPr="006D0812" w:rsidRDefault="00F72AB3" w:rsidP="005F4014">
      <w:pPr>
        <w:pStyle w:val="ListLetter-ContractCzechRadio"/>
        <w:jc w:val="both"/>
      </w:pPr>
      <w:r>
        <w:t xml:space="preserve">zhotovitel předvede objednateli způsobilost díla sloužit svému účelu a </w:t>
      </w:r>
      <w:r w:rsidR="008D4999" w:rsidRPr="006D0812">
        <w:t xml:space="preserve">umožní </w:t>
      </w:r>
      <w:r w:rsidR="00294342">
        <w:t>objednateli</w:t>
      </w:r>
      <w:r w:rsidR="008D4999" w:rsidRPr="006D0812">
        <w:t xml:space="preserve"> nakládat </w:t>
      </w:r>
      <w:r w:rsidR="00294342">
        <w:t>s funkčním dílem</w:t>
      </w:r>
      <w:r w:rsidR="008D4999" w:rsidRPr="006D0812">
        <w:t xml:space="preserve"> v </w:t>
      </w:r>
      <w:r w:rsidR="00F94597" w:rsidRPr="006D0812">
        <w:t>místě plnění podle této smlouvy;</w:t>
      </w:r>
    </w:p>
    <w:p w14:paraId="3DB00B40" w14:textId="77777777" w:rsidR="00F62186" w:rsidRPr="006D0812" w:rsidRDefault="008D4999" w:rsidP="005F4014">
      <w:pPr>
        <w:pStyle w:val="ListLetter-ContractCzechRadio"/>
        <w:jc w:val="both"/>
      </w:pPr>
      <w:r w:rsidRPr="006D0812">
        <w:t>faktické</w:t>
      </w:r>
      <w:r w:rsidR="00606C9E" w:rsidRPr="006D0812">
        <w:t xml:space="preserve"> </w:t>
      </w:r>
      <w:r w:rsidRPr="006D0812">
        <w:t xml:space="preserve">předání </w:t>
      </w:r>
      <w:r w:rsidR="00A15B69">
        <w:t xml:space="preserve">díla </w:t>
      </w:r>
      <w:r w:rsidR="00F72AB3">
        <w:t xml:space="preserve">zhotovitelem </w:t>
      </w:r>
      <w:r w:rsidR="00294342">
        <w:t>objednateli bez vad a nedodělků</w:t>
      </w:r>
      <w:r w:rsidR="00BE0575">
        <w:t xml:space="preserve"> (vč. kompletní dokumentace)</w:t>
      </w:r>
      <w:r w:rsidR="00F94597" w:rsidRPr="006D0812">
        <w:t>;</w:t>
      </w:r>
    </w:p>
    <w:p w14:paraId="3DB00B41" w14:textId="77777777" w:rsidR="008D4999" w:rsidRPr="006D0812" w:rsidRDefault="008D4999" w:rsidP="001558ED">
      <w:pPr>
        <w:pStyle w:val="ListLetter-ContractCzechRadio"/>
      </w:pPr>
      <w:r w:rsidRPr="006D0812">
        <w:t>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A15B69">
        <w:t xml:space="preserve"> oběma smluvními stranami.</w:t>
      </w:r>
    </w:p>
    <w:p w14:paraId="3DB00B42" w14:textId="77777777" w:rsidR="00A11BC0" w:rsidRPr="006D0812" w:rsidRDefault="008D4999" w:rsidP="00214A85">
      <w:pPr>
        <w:pStyle w:val="ListNumber-ContractCzechRadio"/>
        <w:jc w:val="both"/>
      </w:pPr>
      <w:r w:rsidRPr="006D0812">
        <w:t xml:space="preserve">Smluvní strany se dále dohodly na tom, že nebezpečí škody na </w:t>
      </w:r>
      <w:r w:rsidR="00294342">
        <w:t>díle</w:t>
      </w:r>
      <w:r w:rsidRPr="006D0812">
        <w:t xml:space="preserve"> přechází na </w:t>
      </w:r>
      <w:r w:rsidR="00294342">
        <w:t>objednatele</w:t>
      </w:r>
      <w:r w:rsidRPr="006D0812">
        <w:t xml:space="preserve"> současně </w:t>
      </w:r>
      <w:r w:rsidR="00294342">
        <w:t xml:space="preserve">s nabytím vlastnického práva k dílu </w:t>
      </w:r>
      <w:r w:rsidRPr="006D0812">
        <w:t>dle předchozího článku.</w:t>
      </w:r>
    </w:p>
    <w:p w14:paraId="3DB00B43" w14:textId="77777777" w:rsidR="00A11BC0" w:rsidRPr="006D0812" w:rsidRDefault="00A11BC0" w:rsidP="00A11BC0">
      <w:pPr>
        <w:pStyle w:val="Heading-Number-ContractCzechRadio"/>
      </w:pPr>
      <w:r w:rsidRPr="006D0812">
        <w:t xml:space="preserve">Jakost </w:t>
      </w:r>
      <w:r w:rsidR="000C3CDA">
        <w:t>díla</w:t>
      </w:r>
      <w:r w:rsidR="000C3CDA" w:rsidRPr="006D0812">
        <w:t xml:space="preserve"> </w:t>
      </w:r>
      <w:r w:rsidRPr="006D0812">
        <w:t>a záruka</w:t>
      </w:r>
    </w:p>
    <w:p w14:paraId="3DB00B44" w14:textId="77777777" w:rsidR="00214A85" w:rsidRPr="00214A85" w:rsidRDefault="00214A85" w:rsidP="00214A85">
      <w:pPr>
        <w:pStyle w:val="ListNumber-ContractCzechRadio"/>
        <w:jc w:val="both"/>
        <w:rPr>
          <w:szCs w:val="24"/>
        </w:rPr>
      </w:pPr>
      <w:r w:rsidRPr="00214A85">
        <w:t>Zhotovitel prohlašuje, že dílo je bez faktických</w:t>
      </w:r>
      <w:r>
        <w:t xml:space="preserve"> a právních vad</w:t>
      </w:r>
      <w:r w:rsidRPr="00214A85">
        <w:t xml:space="preserve"> a odpovídá této smlouvě a platným právním předpisům. Zhotovitel je povinen při provádění díla postupovat v souladu s platnými právními předpisy a českými technickými normami ČSN. </w:t>
      </w:r>
    </w:p>
    <w:p w14:paraId="3DB00B45" w14:textId="77777777" w:rsidR="00214A85" w:rsidRPr="00214A85" w:rsidRDefault="00214A85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poskytuje na dílo záruku za jakost v délce </w:t>
      </w:r>
      <w:r w:rsidR="006259A5" w:rsidRPr="006259A5">
        <w:rPr>
          <w:b/>
        </w:rPr>
        <w:t>24</w:t>
      </w:r>
      <w:r w:rsidR="006210F7" w:rsidRPr="006259A5">
        <w:rPr>
          <w:b/>
        </w:rPr>
        <w:t xml:space="preserve"> </w:t>
      </w:r>
      <w:r w:rsidR="006210F7" w:rsidRPr="006210F7">
        <w:rPr>
          <w:b/>
        </w:rPr>
        <w:t>měsíců</w:t>
      </w:r>
      <w:r w:rsidRPr="00214A85">
        <w:t>. Záru</w:t>
      </w:r>
      <w:r w:rsidR="008F2BA6">
        <w:t>ční doba</w:t>
      </w:r>
      <w:r w:rsidRPr="00214A85">
        <w:t xml:space="preserve"> počíná běžet okamžikem </w:t>
      </w:r>
      <w:r>
        <w:t>odevzdáním díla</w:t>
      </w:r>
      <w:r w:rsidR="00F721F8">
        <w:t xml:space="preserve"> objednateli</w:t>
      </w:r>
      <w:r w:rsidRPr="00214A85">
        <w:t>. Zárukou za jakost zhotovitel přebírá odpovědnost za to, že dílo bude po dobu odpovídající záruce způsobilé ke svému užití, jeho kvalita bude odpovídat této smlouvě a zachová si vlastnosti touto smlouvou vymezené</w:t>
      </w:r>
      <w:r w:rsidR="003B4816">
        <w:t>,</w:t>
      </w:r>
      <w:r w:rsidRPr="00214A85">
        <w:t xml:space="preserve"> popř. obvyklé. </w:t>
      </w:r>
    </w:p>
    <w:p w14:paraId="3DB00B46" w14:textId="77777777" w:rsidR="00214A85" w:rsidRPr="00214A85" w:rsidRDefault="00214A85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je povinen po dobu záruční </w:t>
      </w:r>
      <w:r w:rsidR="00735834">
        <w:t>doby</w:t>
      </w:r>
      <w:r w:rsidR="00640153">
        <w:t xml:space="preserve"> </w:t>
      </w:r>
      <w:r w:rsidRPr="00214A85">
        <w:t xml:space="preserve">bezplatně odstranit vadu díla, která se na díle objeví, a to nejpozději do deseti dní od jejího </w:t>
      </w:r>
      <w:r w:rsidR="00A15B69">
        <w:t>oznámení</w:t>
      </w:r>
      <w:r w:rsidR="00A15B69" w:rsidRPr="00214A85">
        <w:t xml:space="preserve"> </w:t>
      </w:r>
      <w:r w:rsidRPr="00214A85">
        <w:t xml:space="preserve">objednatelem. V případě, že bude zhotovitel v prodlení s odstraněním vady, je objednatel oprávněn vadu odstranit sám na náklady </w:t>
      </w:r>
      <w:r>
        <w:t>zhotovitele, který se mu je zavazuje neprodleně uhradit.</w:t>
      </w:r>
    </w:p>
    <w:p w14:paraId="3DB00B47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3DB00B48" w14:textId="77777777" w:rsidR="008D1F83" w:rsidRPr="006D0812" w:rsidRDefault="008D1F83" w:rsidP="0023258C">
      <w:pPr>
        <w:pStyle w:val="ListNumber-ContractCzechRadio"/>
        <w:jc w:val="both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3DB00B49" w14:textId="77777777" w:rsidR="008D1F83" w:rsidRPr="006D0812" w:rsidRDefault="008D1F83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DB00C76" wp14:editId="3DB00C7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DB00C8E" w14:textId="77777777" w:rsidR="00F721F8" w:rsidRPr="008519AB" w:rsidRDefault="00F721F8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B00C76"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3DB00C8E" w14:textId="77777777" w:rsidR="00F721F8" w:rsidRPr="008519AB" w:rsidRDefault="00F721F8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3DB00B4A" w14:textId="777777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3DB00B4B" w14:textId="60D5156C" w:rsidR="00BF05E5" w:rsidRPr="00BE0575" w:rsidRDefault="00BF05E5" w:rsidP="00BF05E5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zhotovitel</w:t>
      </w:r>
      <w:r w:rsidRPr="00565B8F">
        <w:t xml:space="preserve"> v prodlení s</w:t>
      </w:r>
      <w:r>
        <w:t>e splněním díla</w:t>
      </w:r>
      <w:r w:rsidRPr="00565B8F">
        <w:t xml:space="preserve">, zavazuje se </w:t>
      </w:r>
      <w:r>
        <w:t>zhotovitel</w:t>
      </w:r>
      <w:r w:rsidRPr="00565B8F">
        <w:t xml:space="preserve">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>výši 1</w:t>
      </w:r>
      <w:r w:rsidR="00A15B69">
        <w:t xml:space="preserve"> </w:t>
      </w:r>
      <w:r w:rsidRPr="00BF05E5">
        <w:t>% z</w:t>
      </w:r>
      <w:r w:rsidRPr="00CF2EDD">
        <w:t xml:space="preserve"> celkové ceny díla za každý </w:t>
      </w:r>
      <w:r w:rsidR="002D1FD6">
        <w:t xml:space="preserve">započatý </w:t>
      </w:r>
      <w:r w:rsidRPr="00CF2EDD">
        <w:t>den prodlení. Smluvní pokutou není dotčen nárok objednatele na náhradu případné škody v plné výši.</w:t>
      </w:r>
    </w:p>
    <w:p w14:paraId="3DB00B4C" w14:textId="3B509508" w:rsidR="00BE0575" w:rsidRPr="00CF2EDD" w:rsidRDefault="00BE0575" w:rsidP="00BE0575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díla</w:t>
      </w:r>
      <w:r w:rsidRPr="00565B8F">
        <w:t xml:space="preserve">, zavazuje se </w:t>
      </w:r>
      <w:r>
        <w:t>objednatel</w:t>
      </w:r>
      <w:r w:rsidRPr="00565B8F">
        <w:t xml:space="preserve"> zaplatit </w:t>
      </w:r>
      <w:r>
        <w:t>zhotoviteli</w:t>
      </w:r>
      <w:r w:rsidRPr="00565B8F">
        <w:t xml:space="preserve"> smluvní </w:t>
      </w:r>
      <w:r w:rsidRPr="00CF2EDD">
        <w:t xml:space="preserve">pokutu ve </w:t>
      </w:r>
      <w:r w:rsidRPr="00BF05E5">
        <w:t>výši 0,</w:t>
      </w:r>
      <w:r w:rsidR="002D1FD6">
        <w:t>0</w:t>
      </w:r>
      <w:r w:rsidR="00A15B69">
        <w:t xml:space="preserve">5 </w:t>
      </w:r>
      <w:r w:rsidRPr="00BF05E5">
        <w:t>% z</w:t>
      </w:r>
      <w:r>
        <w:t xml:space="preserve"> dlužné částky </w:t>
      </w:r>
      <w:r w:rsidRPr="00CF2EDD">
        <w:t xml:space="preserve">za každý </w:t>
      </w:r>
      <w:r w:rsidR="002D1FD6">
        <w:t xml:space="preserve">započatý </w:t>
      </w:r>
      <w:r w:rsidRPr="00CF2EDD">
        <w:t xml:space="preserve">den prodlení. </w:t>
      </w:r>
    </w:p>
    <w:p w14:paraId="3DB00B4D" w14:textId="77777777" w:rsidR="00BF05E5" w:rsidRPr="00CF2EDD" w:rsidRDefault="00BF05E5" w:rsidP="00BF05E5">
      <w:pPr>
        <w:pStyle w:val="ListNumber-ContractCzechRadio"/>
        <w:rPr>
          <w:b/>
          <w:szCs w:val="24"/>
        </w:rPr>
      </w:pPr>
      <w:r w:rsidRPr="00CF2EDD">
        <w:t xml:space="preserve">Objednatel je oprávněn od této smlouvy odstoupit zejména </w:t>
      </w:r>
    </w:p>
    <w:p w14:paraId="3DB00B4E" w14:textId="77777777" w:rsidR="00BF05E5" w:rsidRPr="00CF2EDD" w:rsidRDefault="00BF05E5" w:rsidP="00BF05E5">
      <w:pPr>
        <w:pStyle w:val="ListLetter-ContractCzechRadio"/>
        <w:rPr>
          <w:b/>
          <w:szCs w:val="24"/>
        </w:rPr>
      </w:pPr>
      <w:r w:rsidRPr="00CF2EDD">
        <w:t xml:space="preserve">v případě prodlení zhotovitele s provedením díla o více </w:t>
      </w:r>
      <w:r w:rsidR="00A15B69">
        <w:t>než 15</w:t>
      </w:r>
      <w:r w:rsidR="00A15B69" w:rsidRPr="00BF05E5">
        <w:t xml:space="preserve"> </w:t>
      </w:r>
      <w:r w:rsidRPr="00BF05E5">
        <w:t>dní</w:t>
      </w:r>
      <w:r>
        <w:t>;</w:t>
      </w:r>
    </w:p>
    <w:p w14:paraId="3DB00B4F" w14:textId="77777777" w:rsidR="00BF05E5" w:rsidRDefault="00BF05E5" w:rsidP="00BF05E5">
      <w:pPr>
        <w:pStyle w:val="ListLetter-ContractCzechRadio"/>
        <w:jc w:val="both"/>
      </w:pPr>
      <w:r w:rsidRPr="00CF2EDD">
        <w:t xml:space="preserve">v případě, že </w:t>
      </w:r>
      <w:r>
        <w:t>z</w:t>
      </w:r>
      <w:r w:rsidRPr="00CF2EDD">
        <w:t xml:space="preserve">hotovitel opakovaně (nejméně dvakrát) porušuje smluvní povinnosti či provádí </w:t>
      </w:r>
      <w:r>
        <w:t>d</w:t>
      </w:r>
      <w:r w:rsidRPr="00CF2EDD">
        <w:t xml:space="preserve">ílo v rozporu s pokyny </w:t>
      </w:r>
      <w:r>
        <w:t>objednatele a nezjedná nápravu ani v</w:t>
      </w:r>
      <w:r w:rsidR="00F043FF">
        <w:t xml:space="preserve"> přiměřené náhradní </w:t>
      </w:r>
      <w:r w:rsidRPr="00CF2EDD">
        <w:t xml:space="preserve">lhůtě poskytnuté </w:t>
      </w:r>
      <w:r>
        <w:t>o</w:t>
      </w:r>
      <w:r w:rsidRPr="00CF2EDD">
        <w:t>bjednatelem.</w:t>
      </w:r>
    </w:p>
    <w:p w14:paraId="3DB00B50" w14:textId="77777777" w:rsidR="00F043FF" w:rsidRDefault="00F043FF" w:rsidP="00F043FF">
      <w:pPr>
        <w:pStyle w:val="Heading-Number-ContractCzechRadio"/>
      </w:pPr>
      <w:r>
        <w:lastRenderedPageBreak/>
        <w:t xml:space="preserve">Další ustanovení </w:t>
      </w:r>
    </w:p>
    <w:p w14:paraId="3DB00B51" w14:textId="77777777" w:rsidR="00F043FF" w:rsidRDefault="00F043FF" w:rsidP="00F043FF">
      <w:pPr>
        <w:pStyle w:val="ListNumber-ContractCzechRadio"/>
        <w:jc w:val="both"/>
      </w:pPr>
      <w:r>
        <w:t xml:space="preserve">Smluvní strany pro </w:t>
      </w:r>
      <w:r w:rsidR="00A15B69">
        <w:t xml:space="preserve">vyloučení možných </w:t>
      </w:r>
      <w:r>
        <w:t>pochybností uvádí následující:</w:t>
      </w:r>
    </w:p>
    <w:p w14:paraId="3DB00B52" w14:textId="77777777" w:rsidR="006E1628" w:rsidRDefault="006E1628" w:rsidP="006E1628">
      <w:pPr>
        <w:pStyle w:val="ListLetter-ContractCzechRadio"/>
        <w:jc w:val="both"/>
      </w:pPr>
      <w:r>
        <w:t>s</w:t>
      </w:r>
      <w:r w:rsidRPr="006E1628">
        <w:t>počívá-li dílo v jiném výsledku činnosti, než je zhotovení věci nebo údržba, oprava či úprava věci</w:t>
      </w:r>
      <w:r>
        <w:t xml:space="preserve"> (tzn., že plnění zhotovitele </w:t>
      </w:r>
      <w:r w:rsidR="000C3CDA">
        <w:t xml:space="preserve">spočívá </w:t>
      </w:r>
      <w:r>
        <w:t>zejména v poskytnutí služby)</w:t>
      </w:r>
      <w:r w:rsidRPr="006E1628">
        <w:t xml:space="preserve">, postupuje zhotovitel při této činnosti, jak bylo ujednáno </w:t>
      </w:r>
      <w:r>
        <w:t xml:space="preserve">v této smlouvě </w:t>
      </w:r>
      <w:r w:rsidRPr="006E1628">
        <w:t>a s odbornou péčí tak, aby dosáhl výsled</w:t>
      </w:r>
      <w:r>
        <w:t xml:space="preserve">ku činnosti určeného ve smlouvě; v takovémto případě se jedná o smlouvu o dílo s nehmotným výsledkem a mimo ustanovení § 2586 a násl. </w:t>
      </w:r>
      <w:r w:rsidR="003B4816">
        <w:t xml:space="preserve">OZ </w:t>
      </w:r>
      <w:r>
        <w:t xml:space="preserve">se použijí také ustanovení § 2631 a násl. OZ; </w:t>
      </w:r>
      <w:r w:rsidRPr="006E1628">
        <w:t xml:space="preserve">Výsledek činnosti, který je předmětem práva průmyslového nebo jiného duševního vlastnictví, může zhotovitel poskytnout </w:t>
      </w:r>
      <w:r>
        <w:t>pouze objednateli;</w:t>
      </w:r>
    </w:p>
    <w:p w14:paraId="3DB00B53" w14:textId="77777777" w:rsidR="00F043FF" w:rsidRDefault="00F043FF" w:rsidP="00F043FF">
      <w:pPr>
        <w:pStyle w:val="ListLetter-ContractCzechRadio"/>
        <w:jc w:val="both"/>
      </w:pPr>
      <w:r>
        <w:t>j</w:t>
      </w:r>
      <w:r w:rsidRPr="00610D0E">
        <w:t xml:space="preserve">e-li k provedení díla nutná součinnost objednatele, určí mu zhotovitel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zhotovitel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3DB00B54" w14:textId="77777777" w:rsidR="00F043FF" w:rsidRDefault="00F043FF" w:rsidP="00F043FF">
      <w:pPr>
        <w:pStyle w:val="ListLetter-ContractCzechRadio"/>
        <w:jc w:val="both"/>
      </w:pPr>
      <w:r>
        <w:t>p</w:t>
      </w:r>
      <w:r w:rsidRPr="00F043FF">
        <w:t>říkazy objednatele ohledně způsobu provádění díla je zhotovitel vázán</w:t>
      </w:r>
      <w:r>
        <w:t>, odpovídá-li to povaze plnění; pokud jsou příkazy objednatele nevhodné, je zhotovitel povinen na to objednatele písemnou a prokazatelně doručenou formou upozornit;</w:t>
      </w:r>
    </w:p>
    <w:p w14:paraId="3DB00B55" w14:textId="77777777" w:rsidR="00F805A1" w:rsidRDefault="002932DA" w:rsidP="00F805A1">
      <w:pPr>
        <w:pStyle w:val="ListLetter-ContractCzechRadio"/>
        <w:jc w:val="both"/>
      </w:pPr>
      <w:r>
        <w:t>m</w:t>
      </w:r>
      <w:r w:rsidR="00F805A1" w:rsidRPr="00F805A1">
        <w:t xml:space="preserve">á-li objednatel opatřit věc k provedení díla, předá ji zhotoviteli v dohodnuté době, jinak bez zbytečného odkladu po uzavření smlouvy. Má se za to, že se cena díla o cenu této věci nesnižuje. </w:t>
      </w:r>
      <w:r w:rsidR="00F805A1">
        <w:t>N</w:t>
      </w:r>
      <w:r w:rsidR="00F805A1" w:rsidRPr="00F805A1">
        <w:t xml:space="preserve">eopatří-li objednatel věc včas a neučiní-li tak ani na </w:t>
      </w:r>
      <w:r w:rsidR="00F805A1">
        <w:t xml:space="preserve">opakovanou </w:t>
      </w:r>
      <w:r w:rsidR="00F72AB3">
        <w:t>a prokazatelně doručenou</w:t>
      </w:r>
      <w:r w:rsidR="00F72AB3" w:rsidRPr="00F805A1">
        <w:t xml:space="preserve"> </w:t>
      </w:r>
      <w:r w:rsidR="00F805A1" w:rsidRPr="00F805A1">
        <w:t>výzvu zhotovitele v dodatečné přiměřené době, může věc opatřit</w:t>
      </w:r>
      <w:r w:rsidR="00F72AB3">
        <w:t xml:space="preserve"> zhotovitel na účet objednatele, přičemž zhotovitel je povinen objednateli před opatřením věci sdělit písemnou a prokazatelně doručenou formou cenu takovéto věci a stanovit mu přiměřenou lhůtu k vyjádření;</w:t>
      </w:r>
    </w:p>
    <w:p w14:paraId="3DB00B56" w14:textId="77777777" w:rsidR="00F72AB3" w:rsidRDefault="002932DA" w:rsidP="002932DA">
      <w:pPr>
        <w:pStyle w:val="ListLetter-ContractCzechRadio"/>
        <w:jc w:val="both"/>
      </w:pPr>
      <w:r>
        <w:t>smluvní strany uvádí, že n</w:t>
      </w:r>
      <w:r w:rsidRPr="002932DA">
        <w:t xml:space="preserve">astane-li zcela mimořádná nepředvídatelná okolnost, která dokončení díla podstatně ztěžuje, </w:t>
      </w:r>
      <w:r>
        <w:t xml:space="preserve">není kterákoli smluvní strana oprávněna požádat soud, aby </w:t>
      </w:r>
      <w:r w:rsidR="007B511B">
        <w:t>podle svého uvážení rozhodl</w:t>
      </w:r>
      <w:r w:rsidRPr="002932DA">
        <w:t xml:space="preserve"> o spravedlivém zvýšení ceny za dílo,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 w:rsidR="00A15B69">
        <w:t>.</w:t>
      </w:r>
    </w:p>
    <w:p w14:paraId="3DB00B57" w14:textId="77777777" w:rsidR="000A401B" w:rsidRDefault="000A401B" w:rsidP="000A401B">
      <w:pPr>
        <w:pStyle w:val="ListNumber-ContractCzechRadio"/>
        <w:jc w:val="both"/>
      </w:pPr>
      <w:r w:rsidRPr="000A401B">
        <w:t xml:space="preserve">Zhotovitel bere na vědomí, že objednatel je jako zadavatel veřejné zakázky </w:t>
      </w:r>
      <w:r w:rsidR="00F721F8">
        <w:t>oprávněn</w:t>
      </w:r>
      <w:r w:rsidR="00F721F8" w:rsidRPr="000A401B">
        <w:t xml:space="preserve"> </w:t>
      </w:r>
      <w:r w:rsidRPr="000A401B">
        <w:t xml:space="preserve">v souladu se zákonem č. </w:t>
      </w:r>
      <w:r w:rsidR="00A15B69" w:rsidRPr="000A401B">
        <w:t>13</w:t>
      </w:r>
      <w:r w:rsidR="00A15B69">
        <w:t>4</w:t>
      </w:r>
      <w:r w:rsidRPr="000A401B">
        <w:t>/20</w:t>
      </w:r>
      <w:r w:rsidR="00A15B69">
        <w:t>1</w:t>
      </w:r>
      <w:r w:rsidRPr="000A401B">
        <w:t xml:space="preserve">6 Sb., o </w:t>
      </w:r>
      <w:r w:rsidR="00A15B69">
        <w:t>zadávání veřejných zakázek</w:t>
      </w:r>
      <w:r w:rsidR="00F721F8">
        <w:t>,</w:t>
      </w:r>
      <w:r w:rsidRPr="000A401B">
        <w:t xml:space="preserve"> uveřejnit na profilu zadavatele tuto smlouvu včetně všech jejích změn a dodatků, pokud její cena přesáhne částku 500.000,- Kč bez DPH.</w:t>
      </w:r>
    </w:p>
    <w:p w14:paraId="3DB00B58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5587E944" w14:textId="77777777" w:rsidR="00E92155" w:rsidRPr="009262E8" w:rsidRDefault="00E92155" w:rsidP="00E92155">
      <w:pPr>
        <w:pStyle w:val="ListNumber-ContractCzechRadio"/>
        <w:ind w:left="454"/>
        <w:jc w:val="both"/>
      </w:pPr>
      <w:r w:rsidRPr="009262E8">
        <w:t>Tato smlouva se uzavírá a nabývá platnosti dnem jejího podpisu oběma smluvními stranami a účinnosti dnem jejího uveřejnění v registru smluv</w:t>
      </w:r>
      <w:r w:rsidRPr="00E92155">
        <w:rPr>
          <w:rFonts w:cs="Arial"/>
          <w:szCs w:val="20"/>
        </w:rPr>
        <w:t xml:space="preserve"> v souladu se zákonem č. 340/2015 Sb., o zvláštních podmínkách účinnosti některých smluv, uveřejňování těchto smluv a o registru smluv (zákon o registru smluv), v platném znění.</w:t>
      </w:r>
    </w:p>
    <w:p w14:paraId="3DB00B5A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3DB00B5B" w14:textId="77777777" w:rsidR="00F36299" w:rsidRPr="006D0812" w:rsidRDefault="00F36299" w:rsidP="005F4014">
      <w:pPr>
        <w:pStyle w:val="ListNumber-ContractCzechRadio"/>
        <w:jc w:val="both"/>
      </w:pPr>
      <w:r w:rsidRPr="006D0812">
        <w:t xml:space="preserve">Tato smlouva je vyhotovena ve třech stejnopisech s platností originálu, z nichž </w:t>
      </w:r>
      <w:r w:rsidR="001558ED">
        <w:t>objednatel</w:t>
      </w:r>
      <w:r w:rsidRPr="006D0812">
        <w:t xml:space="preserve"> obdrží dva a </w:t>
      </w:r>
      <w:r w:rsidR="001558ED">
        <w:t>zhotovitel</w:t>
      </w:r>
      <w:r w:rsidRPr="006D0812">
        <w:t xml:space="preserve"> jeden.</w:t>
      </w:r>
    </w:p>
    <w:p w14:paraId="3DB00B5C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lastRenderedPageBreak/>
        <w:t>Pro případ sporu vzniklého mezi smluvními stranami se v souladu s ustanovením § 89a zákona č. 99/1963 Sb., občanský soudní řád</w:t>
      </w:r>
      <w:r w:rsidR="0083191B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83191B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933FAE">
        <w:t>objednatele</w:t>
      </w:r>
      <w:r w:rsidRPr="006D0812">
        <w:t>.</w:t>
      </w:r>
    </w:p>
    <w:p w14:paraId="3DB00B5D" w14:textId="77777777" w:rsidR="00BE6222" w:rsidRPr="006D081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 a obě smluvní strany jsou oprávněny vést jednání o uzavření smlouvy, aniž by odpovídaly za to, zda bude či nebude</w:t>
      </w:r>
      <w:r w:rsidR="00670762" w:rsidRPr="006D0812">
        <w:t xml:space="preserve"> smlouva uzavřena. </w:t>
      </w:r>
      <w:r w:rsidR="001558ED">
        <w:t>Zhotovitel</w:t>
      </w:r>
      <w:r w:rsidRPr="006D0812">
        <w:t xml:space="preserve"> 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558ED">
        <w:t>zhotovitel</w:t>
      </w:r>
      <w:r w:rsidRPr="006D0812">
        <w:t xml:space="preserve"> nemá právo ve smyslu § 2910</w:t>
      </w:r>
      <w:r w:rsidR="0083191B">
        <w:t xml:space="preserve"> OZ</w:t>
      </w:r>
      <w:r w:rsidRPr="006D0812">
        <w:t xml:space="preserve"> po </w:t>
      </w:r>
      <w:r w:rsidR="001558ED">
        <w:t>objednateli</w:t>
      </w:r>
      <w:r w:rsidRPr="006D0812">
        <w:t xml:space="preserve"> požadovat při neuzavření smlouvy náhradu škody.</w:t>
      </w:r>
    </w:p>
    <w:p w14:paraId="3DB00B5E" w14:textId="77777777" w:rsidR="0083191B" w:rsidRPr="00876F15" w:rsidRDefault="0083191B">
      <w:pPr>
        <w:pStyle w:val="ListNumber-ContractCzechRadio"/>
        <w:numPr>
          <w:ilvl w:val="1"/>
          <w:numId w:val="34"/>
        </w:numPr>
        <w:spacing w:after="0"/>
        <w:jc w:val="both"/>
        <w:rPr>
          <w:rFonts w:cs="Arial"/>
          <w:szCs w:val="20"/>
        </w:rPr>
      </w:pPr>
      <w:r w:rsidRPr="00876F15">
        <w:rPr>
          <w:rFonts w:cs="Arial"/>
          <w:szCs w:val="20"/>
        </w:rPr>
        <w:t xml:space="preserve">Tato smlouva včetně jejích příloh a případných změn (např. dodatek smlouvy) bude uveřejněna </w:t>
      </w:r>
    </w:p>
    <w:p w14:paraId="3DB00B5F" w14:textId="77777777" w:rsidR="0083191B" w:rsidRDefault="0083191B" w:rsidP="0083191B">
      <w:pPr>
        <w:pStyle w:val="Odstavecseseznamem"/>
        <w:numPr>
          <w:ilvl w:val="0"/>
          <w:numId w:val="35"/>
        </w:numPr>
        <w:tabs>
          <w:tab w:val="clear" w:pos="312"/>
          <w:tab w:val="clear" w:pos="624"/>
          <w:tab w:val="left" w:pos="708"/>
        </w:tabs>
        <w:spacing w:after="200" w:line="276" w:lineRule="auto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Českým rozhlasem*</w:t>
      </w:r>
    </w:p>
    <w:p w14:paraId="3DB00B60" w14:textId="77777777" w:rsidR="0083191B" w:rsidRPr="000A401B" w:rsidRDefault="0083191B" w:rsidP="0083191B">
      <w:pPr>
        <w:pStyle w:val="Odstavecseseznamem"/>
        <w:numPr>
          <w:ilvl w:val="0"/>
          <w:numId w:val="35"/>
        </w:numPr>
        <w:tabs>
          <w:tab w:val="clear" w:pos="312"/>
          <w:tab w:val="clear" w:pos="624"/>
          <w:tab w:val="left" w:pos="708"/>
        </w:tabs>
        <w:spacing w:after="200" w:line="276" w:lineRule="auto"/>
        <w:contextualSpacing/>
        <w:jc w:val="both"/>
        <w:rPr>
          <w:rFonts w:cs="Arial"/>
          <w:strike/>
          <w:szCs w:val="20"/>
        </w:rPr>
      </w:pPr>
      <w:r w:rsidRPr="000A401B">
        <w:rPr>
          <w:rFonts w:cs="Arial"/>
          <w:strike/>
          <w:szCs w:val="20"/>
        </w:rPr>
        <w:t>zhotovitelem*</w:t>
      </w:r>
    </w:p>
    <w:p w14:paraId="3DB00B61" w14:textId="77777777" w:rsidR="0083191B" w:rsidRDefault="0083191B" w:rsidP="0083191B">
      <w:pPr>
        <w:ind w:left="360"/>
        <w:jc w:val="both"/>
        <w:rPr>
          <w:rFonts w:cs="Arial"/>
          <w:i/>
          <w:szCs w:val="20"/>
        </w:rPr>
      </w:pPr>
      <w:proofErr w:type="gramStart"/>
      <w:r>
        <w:rPr>
          <w:rFonts w:cs="Arial"/>
          <w:i/>
          <w:szCs w:val="20"/>
        </w:rPr>
        <w:t>*(škrtněte</w:t>
      </w:r>
      <w:proofErr w:type="gramEnd"/>
      <w:r>
        <w:rPr>
          <w:rFonts w:cs="Arial"/>
          <w:i/>
          <w:szCs w:val="20"/>
        </w:rPr>
        <w:t xml:space="preserve"> nehodící se variantu)</w:t>
      </w:r>
    </w:p>
    <w:p w14:paraId="3DB00B62" w14:textId="77777777" w:rsidR="0083191B" w:rsidRDefault="0083191B" w:rsidP="0083191B">
      <w:pPr>
        <w:ind w:left="360"/>
        <w:jc w:val="both"/>
        <w:rPr>
          <w:rFonts w:cs="Arial"/>
          <w:i/>
          <w:szCs w:val="20"/>
        </w:rPr>
      </w:pPr>
    </w:p>
    <w:p w14:paraId="3DB00B63" w14:textId="77777777" w:rsidR="0083191B" w:rsidRDefault="0083191B" w:rsidP="0083191B">
      <w:pPr>
        <w:ind w:left="312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 registru smluv v souladu se </w:t>
      </w:r>
      <w:r w:rsidR="00F721F8">
        <w:rPr>
          <w:rFonts w:cs="Arial"/>
          <w:szCs w:val="20"/>
        </w:rPr>
        <w:t xml:space="preserve">zákonem o </w:t>
      </w:r>
      <w:r>
        <w:rPr>
          <w:rFonts w:cs="Arial"/>
          <w:szCs w:val="20"/>
        </w:rPr>
        <w:t xml:space="preserve">registru smluv, v platném znění. Pokud smlouvu uveřejní v registru smluv zhotovitel, zašle </w:t>
      </w:r>
      <w:proofErr w:type="spellStart"/>
      <w:r>
        <w:rPr>
          <w:rFonts w:cs="Arial"/>
          <w:szCs w:val="20"/>
        </w:rPr>
        <w:t>ČRo</w:t>
      </w:r>
      <w:proofErr w:type="spellEnd"/>
      <w:r>
        <w:rPr>
          <w:rFonts w:cs="Arial"/>
          <w:szCs w:val="20"/>
        </w:rPr>
        <w:t xml:space="preserve"> potvrzení o uveřejnění této smlouvy bez zbytečného odkladu. Tento </w:t>
      </w:r>
      <w:r w:rsidR="00F721F8">
        <w:rPr>
          <w:rFonts w:cs="Arial"/>
          <w:szCs w:val="20"/>
        </w:rPr>
        <w:t xml:space="preserve">odstavec </w:t>
      </w:r>
      <w:r>
        <w:rPr>
          <w:rFonts w:cs="Arial"/>
          <w:szCs w:val="20"/>
        </w:rPr>
        <w:t>je samostatnou dohodou smluvních stran oddělitelnou od ostatních ustanovení smlouvy.</w:t>
      </w:r>
    </w:p>
    <w:p w14:paraId="3DB00B64" w14:textId="77777777" w:rsidR="0083191B" w:rsidRPr="0083191B" w:rsidRDefault="0083191B" w:rsidP="0083191B">
      <w:pPr>
        <w:ind w:left="312"/>
        <w:jc w:val="both"/>
        <w:rPr>
          <w:rFonts w:cs="Arial"/>
          <w:szCs w:val="20"/>
        </w:rPr>
      </w:pPr>
    </w:p>
    <w:p w14:paraId="3DB00B65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3DB00B66" w14:textId="77777777" w:rsidR="005E67B4" w:rsidRDefault="00043DF0" w:rsidP="000A401B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D0812">
        <w:tab/>
      </w:r>
      <w:r w:rsidR="005E67B4" w:rsidRPr="000A401B">
        <w:rPr>
          <w:b w:val="0"/>
        </w:rPr>
        <w:t xml:space="preserve">Příloha </w:t>
      </w:r>
      <w:r w:rsidR="000A401B">
        <w:rPr>
          <w:b w:val="0"/>
        </w:rPr>
        <w:t xml:space="preserve">č. 1 </w:t>
      </w:r>
      <w:r w:rsidR="00BE0575" w:rsidRPr="000A401B">
        <w:rPr>
          <w:b w:val="0"/>
        </w:rPr>
        <w:t>–</w:t>
      </w:r>
      <w:r w:rsidR="00F8414F" w:rsidRPr="000A401B">
        <w:rPr>
          <w:b w:val="0"/>
        </w:rPr>
        <w:t xml:space="preserve"> P</w:t>
      </w:r>
      <w:r w:rsidR="005E67B4" w:rsidRPr="000A401B">
        <w:rPr>
          <w:b w:val="0"/>
        </w:rPr>
        <w:t>rotokol o odevzdání</w:t>
      </w:r>
    </w:p>
    <w:p w14:paraId="3DB00B67" w14:textId="77777777" w:rsidR="000A401B" w:rsidRDefault="000A401B" w:rsidP="00876F15">
      <w:pPr>
        <w:pStyle w:val="ListNumber-ContractCzechRadio"/>
        <w:numPr>
          <w:ilvl w:val="0"/>
          <w:numId w:val="0"/>
        </w:numPr>
        <w:tabs>
          <w:tab w:val="clear" w:pos="1559"/>
          <w:tab w:val="clear" w:pos="1871"/>
          <w:tab w:val="left" w:pos="1560"/>
        </w:tabs>
        <w:ind w:left="1560" w:hanging="1248"/>
        <w:jc w:val="both"/>
      </w:pPr>
      <w:r>
        <w:t xml:space="preserve">Příloha č. 2 – </w:t>
      </w:r>
      <w:r w:rsidR="006259A5">
        <w:t>Výzva k podání nabídky</w:t>
      </w:r>
    </w:p>
    <w:p w14:paraId="3DB00B68" w14:textId="77777777" w:rsidR="000A401B" w:rsidRPr="000A401B" w:rsidRDefault="000A401B" w:rsidP="000A401B">
      <w:pPr>
        <w:pStyle w:val="ListNumber-ContractCzechRadio"/>
        <w:numPr>
          <w:ilvl w:val="0"/>
          <w:numId w:val="0"/>
        </w:numPr>
        <w:ind w:left="312"/>
      </w:pPr>
      <w:r>
        <w:t xml:space="preserve">Příloha č. 3 – Tabulka pro výpočet nabídkové ceny – </w:t>
      </w:r>
      <w:r w:rsidR="0035512C">
        <w:t xml:space="preserve">cenová nabídka </w:t>
      </w:r>
      <w:r>
        <w:t>zhotovitele</w:t>
      </w:r>
    </w:p>
    <w:p w14:paraId="3DB00B69" w14:textId="77777777" w:rsidR="000A401B" w:rsidRPr="000A401B" w:rsidRDefault="000A401B" w:rsidP="00E53743">
      <w:pPr>
        <w:pStyle w:val="ListNumber-ContractCzechRadio"/>
        <w:numPr>
          <w:ilvl w:val="0"/>
          <w:numId w:val="0"/>
        </w:numPr>
        <w:ind w:left="312"/>
      </w:pPr>
      <w:r w:rsidRPr="000A401B">
        <w:t xml:space="preserve">Příloha </w:t>
      </w:r>
      <w:r>
        <w:t xml:space="preserve">č. 4 </w:t>
      </w:r>
      <w:r w:rsidRPr="000A401B">
        <w:t xml:space="preserve">– </w:t>
      </w:r>
      <w:r>
        <w:t>Technické zadání stavebních prací</w:t>
      </w:r>
    </w:p>
    <w:p w14:paraId="3DB00B6A" w14:textId="77777777" w:rsidR="00A11BC0" w:rsidRDefault="00EB789E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 w:rsidRPr="000A401B">
        <w:tab/>
        <w:t xml:space="preserve">Příloha </w:t>
      </w:r>
      <w:r w:rsidR="000A401B">
        <w:t xml:space="preserve">č. 5 </w:t>
      </w:r>
      <w:r w:rsidR="008F2BA6" w:rsidRPr="000A401B">
        <w:t>–</w:t>
      </w:r>
      <w:r w:rsidRPr="000A401B">
        <w:t xml:space="preserve"> Podmínky provádění činností externích osob v objektech </w:t>
      </w:r>
      <w:proofErr w:type="spellStart"/>
      <w:r w:rsidRPr="000A401B">
        <w:t>ČRo</w:t>
      </w:r>
      <w:proofErr w:type="spellEnd"/>
    </w:p>
    <w:p w14:paraId="3DB00B6B" w14:textId="77777777" w:rsidR="000A401B" w:rsidRPr="000A401B" w:rsidRDefault="000A401B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BA16BB" w:rsidRPr="006D0812" w14:paraId="3DB00B6E" w14:textId="77777777" w:rsidTr="00BF05E5">
        <w:tc>
          <w:tcPr>
            <w:tcW w:w="4366" w:type="dxa"/>
          </w:tcPr>
          <w:p w14:paraId="3DB00B6C" w14:textId="77777777" w:rsidR="00BA16BB" w:rsidRPr="006D0812" w:rsidRDefault="00BA16BB" w:rsidP="0053716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F36299" w:rsidRPr="006D0812">
              <w:t>Praze</w:t>
            </w:r>
            <w:r w:rsidRPr="006D0812">
              <w:t xml:space="preserve"> dne</w:t>
            </w:r>
            <w:r w:rsidR="0053716E">
              <w:t>: ………………………………</w:t>
            </w:r>
          </w:p>
        </w:tc>
        <w:tc>
          <w:tcPr>
            <w:tcW w:w="4366" w:type="dxa"/>
          </w:tcPr>
          <w:p w14:paraId="3DB00B6D" w14:textId="77777777" w:rsidR="00BA16BB" w:rsidRPr="006D0812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Město </w:t>
            </w:r>
            <w:r w:rsidR="0053716E" w:rsidRPr="0053716E">
              <w:t>dne: ………………………………</w:t>
            </w:r>
          </w:p>
        </w:tc>
      </w:tr>
      <w:tr w:rsidR="00BA16BB" w:rsidRPr="006D0812" w14:paraId="3DB00B71" w14:textId="77777777" w:rsidTr="00BF05E5">
        <w:tc>
          <w:tcPr>
            <w:tcW w:w="4366" w:type="dxa"/>
          </w:tcPr>
          <w:p w14:paraId="3DB00B6F" w14:textId="77777777" w:rsidR="00BA16BB" w:rsidRPr="006D0812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</w:tc>
        <w:tc>
          <w:tcPr>
            <w:tcW w:w="4366" w:type="dxa"/>
          </w:tcPr>
          <w:p w14:paraId="3DB00B70" w14:textId="77777777" w:rsidR="00BA16BB" w:rsidRPr="006D0812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zhotovitele</w:t>
            </w:r>
          </w:p>
        </w:tc>
      </w:tr>
    </w:tbl>
    <w:p w14:paraId="3DB00B72" w14:textId="77777777" w:rsidR="00F6014B" w:rsidRDefault="00F6014B" w:rsidP="00881C56"/>
    <w:p w14:paraId="3DB00B73" w14:textId="77777777" w:rsidR="00051AC8" w:rsidRDefault="00051AC8" w:rsidP="0023258C">
      <w:pPr>
        <w:pStyle w:val="SubjectName-ContractCzechRadio"/>
        <w:jc w:val="center"/>
      </w:pPr>
    </w:p>
    <w:p w14:paraId="3DB00B74" w14:textId="77777777" w:rsidR="00051AC8" w:rsidRDefault="00051AC8" w:rsidP="0023258C">
      <w:pPr>
        <w:pStyle w:val="SubjectName-ContractCzechRadio"/>
        <w:jc w:val="center"/>
      </w:pPr>
    </w:p>
    <w:p w14:paraId="3DB00B75" w14:textId="77777777" w:rsidR="00051AC8" w:rsidRDefault="00051AC8" w:rsidP="0023258C">
      <w:pPr>
        <w:pStyle w:val="SubjectName-ContractCzechRadio"/>
        <w:jc w:val="center"/>
      </w:pPr>
    </w:p>
    <w:p w14:paraId="3DB00B76" w14:textId="77777777" w:rsidR="00051AC8" w:rsidRDefault="00051AC8" w:rsidP="0023258C">
      <w:pPr>
        <w:pStyle w:val="SubjectName-ContractCzechRadio"/>
        <w:jc w:val="center"/>
      </w:pPr>
    </w:p>
    <w:p w14:paraId="3DB00B77" w14:textId="77777777" w:rsidR="00051AC8" w:rsidRDefault="00051AC8" w:rsidP="0023258C">
      <w:pPr>
        <w:pStyle w:val="SubjectName-ContractCzechRadio"/>
        <w:jc w:val="center"/>
      </w:pPr>
    </w:p>
    <w:p w14:paraId="3DB00B78" w14:textId="77777777" w:rsidR="00051AC8" w:rsidRDefault="00051AC8" w:rsidP="0023258C">
      <w:pPr>
        <w:pStyle w:val="SubjectName-ContractCzechRadio"/>
        <w:jc w:val="center"/>
      </w:pPr>
    </w:p>
    <w:p w14:paraId="3DB00B79" w14:textId="77777777" w:rsidR="00051AC8" w:rsidRDefault="00051AC8" w:rsidP="0023258C">
      <w:pPr>
        <w:pStyle w:val="SubjectName-ContractCzechRadio"/>
        <w:jc w:val="center"/>
      </w:pPr>
    </w:p>
    <w:p w14:paraId="3DB00B7A" w14:textId="77777777" w:rsidR="00051AC8" w:rsidRDefault="00051AC8" w:rsidP="0023258C">
      <w:pPr>
        <w:pStyle w:val="SubjectName-ContractCzechRadio"/>
        <w:jc w:val="center"/>
      </w:pPr>
    </w:p>
    <w:p w14:paraId="3DB00B7B" w14:textId="77777777" w:rsidR="00051AC8" w:rsidRDefault="00051AC8" w:rsidP="0023258C">
      <w:pPr>
        <w:pStyle w:val="SubjectName-ContractCzechRadio"/>
        <w:jc w:val="center"/>
      </w:pPr>
    </w:p>
    <w:p w14:paraId="3DB00B7C" w14:textId="77777777" w:rsidR="00051AC8" w:rsidRDefault="00051AC8" w:rsidP="0023258C">
      <w:pPr>
        <w:pStyle w:val="SubjectName-ContractCzechRadio"/>
        <w:jc w:val="center"/>
      </w:pPr>
    </w:p>
    <w:p w14:paraId="3DB00B7D" w14:textId="77777777" w:rsidR="00731E1C" w:rsidRPr="006D0812" w:rsidRDefault="00731E1C" w:rsidP="0023258C">
      <w:pPr>
        <w:pStyle w:val="SubjectName-ContractCzechRadio"/>
        <w:jc w:val="center"/>
      </w:pPr>
      <w:r w:rsidRPr="006D0812">
        <w:t>PŘÍLOHA</w:t>
      </w:r>
      <w:r w:rsidR="0053716E">
        <w:t xml:space="preserve"> č. 1</w:t>
      </w:r>
      <w:r w:rsidR="002932DA">
        <w:t xml:space="preserve"> </w:t>
      </w:r>
      <w:r w:rsidRPr="006D0812">
        <w:t>–</w:t>
      </w:r>
      <w:r w:rsidR="00F8414F">
        <w:t xml:space="preserve"> </w:t>
      </w:r>
      <w:r w:rsidRPr="006D0812">
        <w:t xml:space="preserve">PROTOKOL O </w:t>
      </w:r>
      <w:r w:rsidR="00882671">
        <w:t>ODEVZDÁNÍ</w:t>
      </w:r>
    </w:p>
    <w:p w14:paraId="3DB00B7E" w14:textId="77777777" w:rsidR="00731E1C" w:rsidRPr="006D0812" w:rsidRDefault="00731E1C" w:rsidP="0023258C">
      <w:pPr>
        <w:pStyle w:val="SubjectSpecification-ContractCzechRadio"/>
      </w:pPr>
    </w:p>
    <w:p w14:paraId="3DB00B7F" w14:textId="77777777" w:rsidR="00731E1C" w:rsidRPr="006D0812" w:rsidRDefault="00731E1C" w:rsidP="00731E1C">
      <w:pPr>
        <w:pStyle w:val="SubjectName-ContractCzechRadio"/>
      </w:pPr>
      <w:r w:rsidRPr="006D0812">
        <w:t>Český rozhlas</w:t>
      </w:r>
    </w:p>
    <w:p w14:paraId="3DB00B80" w14:textId="77777777" w:rsidR="00731E1C" w:rsidRPr="006D0812" w:rsidRDefault="00731E1C" w:rsidP="00731E1C">
      <w:pPr>
        <w:pStyle w:val="SubjectSpecification-ContractCzechRadio"/>
      </w:pPr>
      <w:r w:rsidRPr="006D0812">
        <w:t>IČ 45245053, DIČ CZ45245053</w:t>
      </w:r>
    </w:p>
    <w:p w14:paraId="3DB00B81" w14:textId="77777777" w:rsidR="00386EE0" w:rsidRPr="006D0812" w:rsidRDefault="00386EE0" w:rsidP="00386EE0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53716E" w:rsidRPr="0053716E">
        <w:rPr>
          <w:rFonts w:cs="Arial"/>
          <w:szCs w:val="20"/>
        </w:rPr>
        <w:t>Miroslav Voráček</w:t>
      </w:r>
    </w:p>
    <w:p w14:paraId="3DB00B82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 w:rsidR="0053716E">
        <w:t> </w:t>
      </w:r>
      <w:r w:rsidR="0053716E" w:rsidRPr="00C54607">
        <w:rPr>
          <w:rFonts w:cs="Arial"/>
          <w:szCs w:val="20"/>
        </w:rPr>
        <w:t>221 553 549</w:t>
      </w:r>
    </w:p>
    <w:p w14:paraId="3DB00B83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53716E" w:rsidRPr="0053716E">
        <w:rPr>
          <w:rFonts w:cs="Arial"/>
          <w:szCs w:val="20"/>
        </w:rPr>
        <w:t>miroslav.voracek</w:t>
      </w:r>
      <w:r w:rsidRPr="0053716E">
        <w:rPr>
          <w:rFonts w:cs="Arial"/>
          <w:szCs w:val="20"/>
        </w:rPr>
        <w:t>@</w:t>
      </w:r>
      <w:r w:rsidRPr="0053716E">
        <w:t>rozhlas.cz</w:t>
      </w:r>
    </w:p>
    <w:p w14:paraId="3DB00B84" w14:textId="77777777" w:rsidR="00731E1C" w:rsidRPr="006D0812" w:rsidRDefault="00731E1C" w:rsidP="00731E1C">
      <w:pPr>
        <w:pStyle w:val="SubjectSpecification-ContractCzechRadio"/>
        <w:rPr>
          <w:i/>
        </w:rPr>
      </w:pPr>
      <w:r w:rsidRPr="006D0812">
        <w:rPr>
          <w:i/>
        </w:rPr>
        <w:t>(dále jen jako „přebírající“)</w:t>
      </w:r>
    </w:p>
    <w:p w14:paraId="3DB00B85" w14:textId="77777777" w:rsidR="00731E1C" w:rsidRPr="006D0812" w:rsidRDefault="00731E1C" w:rsidP="00731E1C"/>
    <w:p w14:paraId="3DB00B86" w14:textId="77777777" w:rsidR="00731E1C" w:rsidRPr="006D0812" w:rsidRDefault="00731E1C" w:rsidP="00731E1C">
      <w:r w:rsidRPr="006D0812">
        <w:t>a</w:t>
      </w:r>
    </w:p>
    <w:p w14:paraId="3DB00B87" w14:textId="77777777" w:rsidR="00731E1C" w:rsidRPr="006D0812" w:rsidRDefault="00731E1C" w:rsidP="00731E1C"/>
    <w:p w14:paraId="3DB00B88" w14:textId="77777777" w:rsidR="00731E1C" w:rsidRPr="006D0812" w:rsidRDefault="00731E1C" w:rsidP="00731E1C">
      <w:pPr>
        <w:pStyle w:val="SubjectName-ContractCzechRadio"/>
      </w:pPr>
      <w:r w:rsidRPr="006D0812">
        <w:t>Název</w:t>
      </w:r>
    </w:p>
    <w:p w14:paraId="3DB00B89" w14:textId="77777777" w:rsidR="00731E1C" w:rsidRPr="006D0812" w:rsidRDefault="00731E1C" w:rsidP="00731E1C">
      <w:pPr>
        <w:pStyle w:val="SubjectSpecification-ContractCzechRadio"/>
      </w:pPr>
      <w:r w:rsidRPr="006D0812">
        <w:t xml:space="preserve">IČ </w:t>
      </w:r>
      <w:r w:rsidR="00386EE0" w:rsidRPr="006D0812">
        <w:t>[</w:t>
      </w:r>
      <w:r w:rsidR="00386EE0" w:rsidRPr="003B20A3">
        <w:rPr>
          <w:b/>
          <w:highlight w:val="yellow"/>
        </w:rPr>
        <w:t>DOPLNIT</w:t>
      </w:r>
      <w:r w:rsidR="00386EE0" w:rsidRPr="006D0812">
        <w:t>]</w:t>
      </w:r>
      <w:r w:rsidR="00386EE0">
        <w:t xml:space="preserve">, </w:t>
      </w:r>
      <w:r w:rsidRPr="006D0812">
        <w:t>DIČ CZ</w:t>
      </w:r>
      <w:r w:rsidR="00386EE0" w:rsidRPr="006D0812">
        <w:t>[</w:t>
      </w:r>
      <w:r w:rsidR="00386EE0" w:rsidRPr="003B20A3">
        <w:rPr>
          <w:b/>
          <w:highlight w:val="yellow"/>
        </w:rPr>
        <w:t>DOPLNIT</w:t>
      </w:r>
      <w:r w:rsidR="00386EE0" w:rsidRPr="000953E1">
        <w:rPr>
          <w:b/>
        </w:rPr>
        <w:t>]</w:t>
      </w:r>
    </w:p>
    <w:p w14:paraId="3DB00B8A" w14:textId="77777777" w:rsidR="00386EE0" w:rsidRPr="006D0812" w:rsidRDefault="00386EE0" w:rsidP="00386EE0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DB00B8B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DB00B8C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DB00B8D" w14:textId="77777777" w:rsidR="00731E1C" w:rsidRPr="006D0812" w:rsidRDefault="00731E1C" w:rsidP="00731E1C">
      <w:pPr>
        <w:pStyle w:val="SubjectSpecification-ContractCzechRadio"/>
        <w:rPr>
          <w:i/>
        </w:rPr>
      </w:pPr>
      <w:r w:rsidRPr="006D0812">
        <w:rPr>
          <w:i/>
        </w:rPr>
        <w:t>(dále jen jako „předávající“)</w:t>
      </w:r>
    </w:p>
    <w:p w14:paraId="3DB00B8E" w14:textId="77777777" w:rsidR="00731E1C" w:rsidRPr="006D0812" w:rsidRDefault="00731E1C" w:rsidP="000953E1">
      <w:pPr>
        <w:pStyle w:val="Heading-Number-ContractCzechRadio"/>
        <w:numPr>
          <w:ilvl w:val="0"/>
          <w:numId w:val="49"/>
        </w:numPr>
      </w:pPr>
    </w:p>
    <w:p w14:paraId="3DB00B8F" w14:textId="77777777" w:rsidR="0079034E" w:rsidRPr="006D0812" w:rsidRDefault="00731E1C" w:rsidP="003B20A3">
      <w:pPr>
        <w:pStyle w:val="ListNumber-ContractCzechRadio"/>
        <w:jc w:val="both"/>
      </w:pPr>
      <w:r w:rsidRPr="006D0812">
        <w:t>Smluvní strany uvádí, že na základě smlouvy</w:t>
      </w:r>
      <w:r w:rsidR="003B20A3">
        <w:t xml:space="preserve"> o dílo</w:t>
      </w:r>
      <w:r w:rsidRPr="006D0812">
        <w:t xml:space="preserve"> </w:t>
      </w:r>
      <w:r w:rsidR="0053716E">
        <w:t xml:space="preserve">č. OISM </w:t>
      </w:r>
      <w:r w:rsidR="003B4816">
        <w:t>10</w:t>
      </w:r>
      <w:r w:rsidR="00490364">
        <w:t>98</w:t>
      </w:r>
      <w:r w:rsidR="0053716E">
        <w:t>.</w:t>
      </w:r>
      <w:r w:rsidR="00490364">
        <w:t>1</w:t>
      </w:r>
      <w:r w:rsidR="003B4816">
        <w:t xml:space="preserve"> </w:t>
      </w:r>
      <w:r w:rsidRPr="006D0812">
        <w:t xml:space="preserve">ze dne </w:t>
      </w:r>
      <w:r w:rsidR="0053716E">
        <w:t>…………………………</w:t>
      </w:r>
      <w:proofErr w:type="gramStart"/>
      <w:r w:rsidR="0053716E">
        <w:t>…..</w:t>
      </w:r>
      <w:r w:rsidRPr="006D0812">
        <w:t xml:space="preserve"> </w:t>
      </w:r>
      <w:r w:rsidR="00485B5D" w:rsidRPr="006D0812">
        <w:t>odevzdal</w:t>
      </w:r>
      <w:proofErr w:type="gramEnd"/>
      <w:r w:rsidRPr="006D0812">
        <w:t xml:space="preserve"> níže uvedeného dne předávající (jako </w:t>
      </w:r>
      <w:r w:rsidR="003B20A3">
        <w:t>zhotovitel</w:t>
      </w:r>
      <w:r w:rsidRPr="006D0812">
        <w:t xml:space="preserve">) přebírajícímu (jako </w:t>
      </w:r>
      <w:r w:rsidR="003B20A3">
        <w:t>objednateli</w:t>
      </w:r>
      <w:r w:rsidRPr="006D0812">
        <w:t xml:space="preserve">) následující </w:t>
      </w:r>
      <w:r w:rsidR="003B20A3">
        <w:t>dílo</w:t>
      </w:r>
      <w:r w:rsidRPr="006D0812">
        <w:t>:</w:t>
      </w:r>
      <w:r w:rsidR="0079034E" w:rsidRPr="006D0812">
        <w:t xml:space="preserve"> </w:t>
      </w:r>
    </w:p>
    <w:p w14:paraId="3DB00B90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3DB00B91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3DB00B92" w14:textId="77777777" w:rsidR="00731E1C" w:rsidRPr="006D0812" w:rsidRDefault="00731E1C" w:rsidP="0023258C">
      <w:pPr>
        <w:pStyle w:val="Heading-Number-ContractCzechRadio"/>
      </w:pPr>
    </w:p>
    <w:p w14:paraId="3DB00B93" w14:textId="77777777" w:rsidR="0079034E" w:rsidRPr="006D0812" w:rsidRDefault="0079034E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 w:rsidR="003B20A3">
        <w:rPr>
          <w:b/>
          <w:u w:val="single"/>
        </w:rPr>
        <w:t>díla</w:t>
      </w:r>
      <w:r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</w:t>
      </w:r>
      <w:r w:rsidR="003B20A3">
        <w:rPr>
          <w:b/>
          <w:u w:val="single"/>
        </w:rPr>
        <w:t>díla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Pr="006D0812">
        <w:t xml:space="preserve">. </w:t>
      </w:r>
    </w:p>
    <w:p w14:paraId="3DB00B94" w14:textId="77777777" w:rsidR="0079034E" w:rsidRPr="006D0812" w:rsidRDefault="0079034E" w:rsidP="001558ED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3B20A3">
        <w:rPr>
          <w:i/>
        </w:rPr>
        <w:t>dílo</w:t>
      </w:r>
      <w:r w:rsidRPr="006D0812">
        <w:rPr>
          <w:i/>
        </w:rPr>
        <w:t xml:space="preserve"> nebylo dodáno 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3B20A3">
        <w:rPr>
          <w:i/>
        </w:rPr>
        <w:t>dílo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6E75D2" w:rsidRPr="006D0812">
        <w:rPr>
          <w:i/>
        </w:rPr>
        <w:t>jeho části</w:t>
      </w:r>
      <w:r w:rsidRPr="006D0812">
        <w:rPr>
          <w:i/>
        </w:rPr>
        <w:t xml:space="preserve">) </w:t>
      </w:r>
      <w:r w:rsidR="003B20A3" w:rsidRPr="006D0812">
        <w:rPr>
          <w:i/>
        </w:rPr>
        <w:t>převz</w:t>
      </w:r>
      <w:r w:rsidR="001558ED">
        <w:rPr>
          <w:i/>
        </w:rPr>
        <w:t>ít, 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uvedou skutečnosti, které bránily převzetí, </w:t>
      </w:r>
      <w:r w:rsidR="003B20A3">
        <w:rPr>
          <w:i/>
        </w:rPr>
        <w:t xml:space="preserve">rozsah vadnosti díla, termín dodání díla bez vad a nedodělků </w:t>
      </w:r>
      <w:r w:rsidRPr="006D0812">
        <w:rPr>
          <w:i/>
        </w:rPr>
        <w:t>a další důležité okolnosti:</w:t>
      </w:r>
    </w:p>
    <w:p w14:paraId="3DB00B95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</w: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3DB00B96" w14:textId="77777777" w:rsidR="0079034E" w:rsidRPr="006D0812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3DB00B97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3DB00B98" w14:textId="77777777" w:rsidR="0079034E" w:rsidRPr="006D0812" w:rsidRDefault="0079034E" w:rsidP="0023258C">
      <w:pPr>
        <w:pStyle w:val="ListNumber-ContractCzechRadio"/>
      </w:pPr>
      <w:r w:rsidRPr="006D0812">
        <w:t>Tento protokol je vyhotoven ve dvou vyhotoveních</w:t>
      </w:r>
      <w:r w:rsidR="0035512C"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0" w:type="auto"/>
        <w:tblInd w:w="392" w:type="dxa"/>
        <w:tblLook w:val="04A0" w:firstRow="1" w:lastRow="0" w:firstColumn="1" w:lastColumn="0" w:noHBand="0" w:noVBand="1"/>
      </w:tblPr>
      <w:tblGrid>
        <w:gridCol w:w="3974"/>
        <w:gridCol w:w="3964"/>
      </w:tblGrid>
      <w:tr w:rsidR="0053716E" w:rsidRPr="006D0812" w14:paraId="3DB00B9B" w14:textId="77777777" w:rsidTr="0023258C">
        <w:tc>
          <w:tcPr>
            <w:tcW w:w="3974" w:type="dxa"/>
          </w:tcPr>
          <w:p w14:paraId="3DB00B99" w14:textId="77777777" w:rsidR="0053716E" w:rsidRPr="006D0812" w:rsidRDefault="0053716E" w:rsidP="00F721F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>V Praze dne</w:t>
            </w:r>
            <w:r>
              <w:t>: ………………………………</w:t>
            </w:r>
          </w:p>
        </w:tc>
        <w:tc>
          <w:tcPr>
            <w:tcW w:w="3964" w:type="dxa"/>
          </w:tcPr>
          <w:p w14:paraId="3DB00B9A" w14:textId="77777777" w:rsidR="0053716E" w:rsidRPr="006D0812" w:rsidRDefault="0053716E" w:rsidP="00F721F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Město </w:t>
            </w:r>
            <w:r w:rsidRPr="0053716E">
              <w:t>dne: ………………………………</w:t>
            </w:r>
          </w:p>
        </w:tc>
      </w:tr>
      <w:tr w:rsidR="0053716E" w:rsidRPr="00DD5D11" w14:paraId="3DB00B9E" w14:textId="77777777" w:rsidTr="0023258C">
        <w:tc>
          <w:tcPr>
            <w:tcW w:w="3974" w:type="dxa"/>
          </w:tcPr>
          <w:p w14:paraId="3DB00B9C" w14:textId="77777777" w:rsidR="0053716E" w:rsidRPr="006D0812" w:rsidRDefault="0053716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</w:tc>
        <w:tc>
          <w:tcPr>
            <w:tcW w:w="3964" w:type="dxa"/>
          </w:tcPr>
          <w:p w14:paraId="3DB00B9D" w14:textId="77777777" w:rsidR="0053716E" w:rsidRPr="00DD5D11" w:rsidRDefault="0053716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předávajícího</w:t>
            </w:r>
          </w:p>
        </w:tc>
      </w:tr>
    </w:tbl>
    <w:p w14:paraId="3DB00B9F" w14:textId="77777777" w:rsidR="0053716E" w:rsidRDefault="0053716E" w:rsidP="00E53743">
      <w:pPr>
        <w:pStyle w:val="ListNumber-ContractCzechRadio"/>
        <w:numPr>
          <w:ilvl w:val="0"/>
          <w:numId w:val="0"/>
        </w:numPr>
      </w:pPr>
    </w:p>
    <w:p w14:paraId="3DB00BA0" w14:textId="77777777" w:rsidR="0053716E" w:rsidRPr="005F4014" w:rsidRDefault="0035512C" w:rsidP="005F4014">
      <w:pPr>
        <w:pStyle w:val="ListNumber-ContractCzechRadio"/>
        <w:numPr>
          <w:ilvl w:val="0"/>
          <w:numId w:val="0"/>
        </w:numPr>
        <w:jc w:val="center"/>
        <w:rPr>
          <w:b/>
        </w:rPr>
      </w:pPr>
      <w:r w:rsidRPr="0035512C">
        <w:rPr>
          <w:b/>
        </w:rPr>
        <w:lastRenderedPageBreak/>
        <w:t xml:space="preserve">PŘÍLOHA Č. 2 – </w:t>
      </w:r>
      <w:r w:rsidR="006259A5">
        <w:rPr>
          <w:b/>
        </w:rPr>
        <w:t>VÝZVA K PODÁNÍ NABÍDKY</w:t>
      </w:r>
    </w:p>
    <w:p w14:paraId="3DB00BA1" w14:textId="77777777" w:rsidR="006259A5" w:rsidRDefault="006259A5" w:rsidP="006259A5">
      <w:pPr>
        <w:pStyle w:val="ListNumber-ContractCzechRadio"/>
        <w:numPr>
          <w:ilvl w:val="0"/>
          <w:numId w:val="0"/>
        </w:numPr>
        <w:rPr>
          <w:i/>
        </w:rPr>
      </w:pPr>
      <w:r w:rsidRPr="0053716E">
        <w:rPr>
          <w:i/>
        </w:rPr>
        <w:t>Příloha bude doplněna po ukončení výběrového řízení</w:t>
      </w:r>
    </w:p>
    <w:p w14:paraId="3DB00BA2" w14:textId="77777777" w:rsidR="0053716E" w:rsidRDefault="0053716E" w:rsidP="00E53743">
      <w:pPr>
        <w:pStyle w:val="ListNumber-ContractCzechRadio"/>
        <w:numPr>
          <w:ilvl w:val="0"/>
          <w:numId w:val="0"/>
        </w:numPr>
        <w:rPr>
          <w:i/>
        </w:rPr>
      </w:pPr>
    </w:p>
    <w:p w14:paraId="3DB00BA3" w14:textId="77777777" w:rsidR="0053716E" w:rsidRDefault="0053716E" w:rsidP="00E53743">
      <w:pPr>
        <w:pStyle w:val="ListNumber-ContractCzechRadio"/>
        <w:numPr>
          <w:ilvl w:val="0"/>
          <w:numId w:val="0"/>
        </w:numPr>
        <w:rPr>
          <w:i/>
        </w:rPr>
      </w:pPr>
    </w:p>
    <w:p w14:paraId="3DB00BA4" w14:textId="77777777" w:rsidR="0053716E" w:rsidRDefault="0053716E" w:rsidP="00E53743">
      <w:pPr>
        <w:pStyle w:val="ListNumber-ContractCzechRadio"/>
        <w:numPr>
          <w:ilvl w:val="0"/>
          <w:numId w:val="0"/>
        </w:numPr>
        <w:rPr>
          <w:i/>
        </w:rPr>
      </w:pPr>
    </w:p>
    <w:p w14:paraId="3DB00BA5" w14:textId="77777777" w:rsidR="0053716E" w:rsidRDefault="0053716E" w:rsidP="00E53743">
      <w:pPr>
        <w:pStyle w:val="ListNumber-ContractCzechRadio"/>
        <w:numPr>
          <w:ilvl w:val="0"/>
          <w:numId w:val="0"/>
        </w:numPr>
        <w:rPr>
          <w:i/>
        </w:rPr>
      </w:pPr>
    </w:p>
    <w:p w14:paraId="3DB00BA6" w14:textId="77777777" w:rsidR="0053716E" w:rsidRDefault="0053716E" w:rsidP="00E53743">
      <w:pPr>
        <w:pStyle w:val="ListNumber-ContractCzechRadio"/>
        <w:numPr>
          <w:ilvl w:val="0"/>
          <w:numId w:val="0"/>
        </w:numPr>
        <w:rPr>
          <w:i/>
        </w:rPr>
      </w:pPr>
    </w:p>
    <w:p w14:paraId="3DB00BA7" w14:textId="77777777" w:rsidR="0053716E" w:rsidRDefault="0053716E" w:rsidP="00E53743">
      <w:pPr>
        <w:pStyle w:val="ListNumber-ContractCzechRadio"/>
        <w:numPr>
          <w:ilvl w:val="0"/>
          <w:numId w:val="0"/>
        </w:numPr>
        <w:rPr>
          <w:i/>
        </w:rPr>
      </w:pPr>
    </w:p>
    <w:p w14:paraId="3DB00BA8" w14:textId="77777777" w:rsidR="0053716E" w:rsidRDefault="0053716E" w:rsidP="00E53743">
      <w:pPr>
        <w:pStyle w:val="ListNumber-ContractCzechRadio"/>
        <w:numPr>
          <w:ilvl w:val="0"/>
          <w:numId w:val="0"/>
        </w:numPr>
        <w:rPr>
          <w:i/>
        </w:rPr>
      </w:pPr>
    </w:p>
    <w:p w14:paraId="3DB00BA9" w14:textId="77777777" w:rsidR="0053716E" w:rsidRDefault="0053716E" w:rsidP="00E53743">
      <w:pPr>
        <w:pStyle w:val="ListNumber-ContractCzechRadio"/>
        <w:numPr>
          <w:ilvl w:val="0"/>
          <w:numId w:val="0"/>
        </w:numPr>
        <w:rPr>
          <w:i/>
        </w:rPr>
      </w:pPr>
    </w:p>
    <w:p w14:paraId="3DB00BAA" w14:textId="77777777" w:rsidR="0053716E" w:rsidRDefault="0053716E" w:rsidP="00E53743">
      <w:pPr>
        <w:pStyle w:val="ListNumber-ContractCzechRadio"/>
        <w:numPr>
          <w:ilvl w:val="0"/>
          <w:numId w:val="0"/>
        </w:numPr>
        <w:rPr>
          <w:i/>
        </w:rPr>
      </w:pPr>
    </w:p>
    <w:p w14:paraId="3DB00BAB" w14:textId="77777777" w:rsidR="006259A5" w:rsidRDefault="006259A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>
        <w:rPr>
          <w:b/>
        </w:rPr>
        <w:br w:type="page"/>
      </w:r>
    </w:p>
    <w:p w14:paraId="3DB00BAC" w14:textId="77777777" w:rsidR="006259A5" w:rsidRDefault="006259A5" w:rsidP="005F4014">
      <w:pPr>
        <w:pStyle w:val="ListNumber-ContractCzechRadio"/>
        <w:numPr>
          <w:ilvl w:val="0"/>
          <w:numId w:val="0"/>
        </w:numPr>
        <w:jc w:val="center"/>
        <w:rPr>
          <w:b/>
        </w:rPr>
      </w:pPr>
    </w:p>
    <w:p w14:paraId="3DB00BAD" w14:textId="77777777" w:rsidR="0053716E" w:rsidRPr="005F4014" w:rsidRDefault="0035512C" w:rsidP="005F4014">
      <w:pPr>
        <w:pStyle w:val="ListNumber-ContractCzechRadio"/>
        <w:numPr>
          <w:ilvl w:val="0"/>
          <w:numId w:val="0"/>
        </w:numPr>
        <w:jc w:val="center"/>
        <w:rPr>
          <w:b/>
        </w:rPr>
      </w:pPr>
      <w:r w:rsidRPr="0035512C">
        <w:rPr>
          <w:b/>
        </w:rPr>
        <w:t>PŘÍLOHA Č. 3 – TABULKA PRO VÝPOČET NABÍDKOVÉ CENY – CENOVÁ NABÍDKA ZHOTOVITELE</w:t>
      </w:r>
    </w:p>
    <w:p w14:paraId="3DB00BAE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  <w:r w:rsidRPr="0053716E">
        <w:rPr>
          <w:i/>
        </w:rPr>
        <w:t>Příloha bude doplněna po ukončení výběrového řízení</w:t>
      </w:r>
    </w:p>
    <w:p w14:paraId="3DB00BAF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B0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B1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B2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B3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B4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B5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B6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B7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B8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B9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BA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BB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BC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BD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BE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BF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C0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C1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C2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C3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C4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C5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C6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C7" w14:textId="77777777" w:rsidR="00E81339" w:rsidRPr="005F4014" w:rsidRDefault="00E81339" w:rsidP="00E81339">
      <w:pPr>
        <w:pStyle w:val="ListNumber-ContractCzechRadio"/>
        <w:numPr>
          <w:ilvl w:val="0"/>
          <w:numId w:val="0"/>
        </w:numPr>
        <w:jc w:val="center"/>
        <w:rPr>
          <w:b/>
        </w:rPr>
      </w:pPr>
      <w:r w:rsidRPr="0035512C">
        <w:rPr>
          <w:b/>
        </w:rPr>
        <w:lastRenderedPageBreak/>
        <w:t>PŘÍLOHA Č. 4 – TECHNICKÉ ZADÁNÍ STAVEBNÍCH PRACÍ</w:t>
      </w:r>
    </w:p>
    <w:p w14:paraId="3DB00BC8" w14:textId="77777777" w:rsidR="00E81339" w:rsidRDefault="00E81339" w:rsidP="00E81339">
      <w:pPr>
        <w:jc w:val="center"/>
        <w:rPr>
          <w:b/>
          <w:sz w:val="28"/>
          <w:szCs w:val="28"/>
        </w:rPr>
      </w:pPr>
    </w:p>
    <w:p w14:paraId="3DB00BC9" w14:textId="77777777" w:rsidR="00E81339" w:rsidRDefault="00E81339" w:rsidP="00E81339"/>
    <w:p w14:paraId="3DB00BCA" w14:textId="77777777" w:rsidR="00976CF9" w:rsidRDefault="00976CF9" w:rsidP="00976CF9">
      <w:pPr>
        <w:pStyle w:val="ListNumber-ContractCzechRadio"/>
        <w:numPr>
          <w:ilvl w:val="0"/>
          <w:numId w:val="40"/>
        </w:numPr>
        <w:tabs>
          <w:tab w:val="clear" w:pos="312"/>
          <w:tab w:val="clear" w:pos="624"/>
          <w:tab w:val="left" w:pos="284"/>
          <w:tab w:val="left" w:pos="1134"/>
        </w:tabs>
        <w:ind w:left="284" w:hanging="284"/>
        <w:jc w:val="both"/>
        <w:rPr>
          <w:rFonts w:cs="Arial"/>
          <w:u w:val="single"/>
        </w:rPr>
      </w:pPr>
      <w:r>
        <w:rPr>
          <w:rFonts w:cs="Arial"/>
          <w:u w:val="single"/>
        </w:rPr>
        <w:t>Akce:</w:t>
      </w:r>
    </w:p>
    <w:p w14:paraId="3DB00BCB" w14:textId="77777777" w:rsidR="00976CF9" w:rsidRPr="007A50B3" w:rsidRDefault="00976CF9" w:rsidP="000953E1">
      <w:pPr>
        <w:pStyle w:val="ListNumber-ContractCzechRadio"/>
        <w:numPr>
          <w:ilvl w:val="0"/>
          <w:numId w:val="0"/>
        </w:numPr>
        <w:tabs>
          <w:tab w:val="clear" w:pos="312"/>
          <w:tab w:val="clear" w:pos="1247"/>
          <w:tab w:val="left" w:pos="0"/>
        </w:tabs>
        <w:rPr>
          <w:rFonts w:cs="Arial"/>
        </w:rPr>
      </w:pPr>
      <w:proofErr w:type="spellStart"/>
      <w:r>
        <w:rPr>
          <w:rFonts w:cs="Arial"/>
        </w:rPr>
        <w:t>ČRo</w:t>
      </w:r>
      <w:proofErr w:type="spellEnd"/>
      <w:r>
        <w:rPr>
          <w:rFonts w:cs="Arial"/>
        </w:rPr>
        <w:t xml:space="preserve"> Ostrava – II. etapa opravy oken</w:t>
      </w:r>
      <w:r w:rsidRPr="001B50C2">
        <w:rPr>
          <w:rFonts w:cs="Arial"/>
        </w:rPr>
        <w:t xml:space="preserve"> </w:t>
      </w:r>
      <w:r w:rsidRPr="00536559">
        <w:rPr>
          <w:rFonts w:cs="Arial"/>
        </w:rPr>
        <w:t>budovy Českého rozhlasu</w:t>
      </w:r>
      <w:r>
        <w:rPr>
          <w:rFonts w:cs="Arial"/>
        </w:rPr>
        <w:t xml:space="preserve"> na adrese Dr. Šmerala 21626/2</w:t>
      </w:r>
      <w:r w:rsidR="00F721F8">
        <w:rPr>
          <w:rFonts w:cs="Arial"/>
        </w:rPr>
        <w:t>, 702 00 Ostrava</w:t>
      </w:r>
    </w:p>
    <w:p w14:paraId="3DB00BCC" w14:textId="77777777" w:rsidR="00976CF9" w:rsidRPr="004E5593" w:rsidRDefault="00976CF9" w:rsidP="00976CF9">
      <w:pPr>
        <w:pStyle w:val="ListNumber-ContractCzechRadio"/>
        <w:numPr>
          <w:ilvl w:val="0"/>
          <w:numId w:val="40"/>
        </w:numPr>
        <w:tabs>
          <w:tab w:val="clear" w:pos="312"/>
          <w:tab w:val="clear" w:pos="624"/>
          <w:tab w:val="left" w:pos="284"/>
          <w:tab w:val="left" w:pos="1134"/>
        </w:tabs>
        <w:ind w:left="284" w:hanging="284"/>
        <w:jc w:val="both"/>
        <w:rPr>
          <w:rFonts w:cs="Arial"/>
          <w:u w:val="single"/>
        </w:rPr>
      </w:pPr>
      <w:r>
        <w:rPr>
          <w:rFonts w:cs="Arial"/>
          <w:u w:val="single"/>
        </w:rPr>
        <w:t>Ř</w:t>
      </w:r>
      <w:r w:rsidRPr="004E5593">
        <w:rPr>
          <w:rFonts w:cs="Arial"/>
          <w:u w:val="single"/>
        </w:rPr>
        <w:t xml:space="preserve">ešená nemovitost: </w:t>
      </w:r>
    </w:p>
    <w:p w14:paraId="3DB00BCD" w14:textId="77777777" w:rsidR="00976CF9" w:rsidRDefault="00976CF9" w:rsidP="00976CF9">
      <w:pPr>
        <w:jc w:val="both"/>
        <w:rPr>
          <w:rFonts w:cs="Arial"/>
        </w:rPr>
      </w:pPr>
      <w:r w:rsidRPr="00E76081">
        <w:rPr>
          <w:rFonts w:cs="Arial"/>
        </w:rPr>
        <w:t xml:space="preserve">pozemek s parcelním číslem </w:t>
      </w:r>
      <w:r>
        <w:rPr>
          <w:rFonts w:cs="Arial"/>
        </w:rPr>
        <w:t>616/1</w:t>
      </w:r>
      <w:r w:rsidRPr="00E76081">
        <w:rPr>
          <w:rFonts w:cs="Arial"/>
        </w:rPr>
        <w:t xml:space="preserve"> o výměře </w:t>
      </w:r>
      <w:r>
        <w:rPr>
          <w:rFonts w:cs="Arial"/>
        </w:rPr>
        <w:t>1021</w:t>
      </w:r>
      <w:r w:rsidRPr="00E76081">
        <w:rPr>
          <w:rFonts w:cs="Arial"/>
        </w:rPr>
        <w:t xml:space="preserve"> m</w:t>
      </w:r>
      <w:r w:rsidRPr="005F4014">
        <w:rPr>
          <w:rFonts w:cs="Arial"/>
          <w:vertAlign w:val="superscript"/>
        </w:rPr>
        <w:t>2</w:t>
      </w:r>
      <w:r w:rsidRPr="00E76081">
        <w:rPr>
          <w:rFonts w:cs="Arial"/>
        </w:rPr>
        <w:t xml:space="preserve">, zastavěná plocha a nádvoří, jehož součástí je stavba s číslem popisným </w:t>
      </w:r>
      <w:r>
        <w:rPr>
          <w:rFonts w:cs="Arial"/>
        </w:rPr>
        <w:t>1626</w:t>
      </w:r>
      <w:r w:rsidRPr="00E76081">
        <w:rPr>
          <w:rFonts w:cs="Arial"/>
        </w:rPr>
        <w:t xml:space="preserve">, </w:t>
      </w:r>
      <w:r w:rsidR="001A2FBB">
        <w:rPr>
          <w:rFonts w:cs="Arial"/>
        </w:rPr>
        <w:t>v </w:t>
      </w:r>
      <w:proofErr w:type="spellStart"/>
      <w:proofErr w:type="gramStart"/>
      <w:r w:rsidR="001A2FBB">
        <w:rPr>
          <w:rFonts w:cs="Arial"/>
        </w:rPr>
        <w:t>k.ú</w:t>
      </w:r>
      <w:proofErr w:type="spellEnd"/>
      <w:r w:rsidR="001A2FBB">
        <w:rPr>
          <w:rFonts w:cs="Arial"/>
        </w:rPr>
        <w:t>.</w:t>
      </w:r>
      <w:proofErr w:type="gramEnd"/>
      <w:r w:rsidR="001A2FBB">
        <w:rPr>
          <w:rFonts w:cs="Arial"/>
        </w:rPr>
        <w:t xml:space="preserve"> </w:t>
      </w:r>
      <w:r w:rsidRPr="00222987">
        <w:rPr>
          <w:rFonts w:cs="Arial"/>
        </w:rPr>
        <w:t>Moravská Ostrava, obec Ostrava, zapsáno jako vlastnictví objednatele na LV. č. 537 u katastrálního úřadu pro Moravskoslezský kraj, katastrální pracoviště Ostrava</w:t>
      </w:r>
      <w:r>
        <w:rPr>
          <w:rFonts w:cs="Arial"/>
        </w:rPr>
        <w:t xml:space="preserve"> (dále jen „nemovitost“)</w:t>
      </w:r>
      <w:r w:rsidRPr="00E76081">
        <w:rPr>
          <w:rFonts w:cs="Arial"/>
        </w:rPr>
        <w:t xml:space="preserve">. </w:t>
      </w:r>
    </w:p>
    <w:p w14:paraId="3DB00BCE" w14:textId="77777777" w:rsidR="00976CF9" w:rsidRDefault="00976CF9" w:rsidP="00976CF9">
      <w:pPr>
        <w:rPr>
          <w:rFonts w:cs="Arial"/>
        </w:rPr>
      </w:pPr>
    </w:p>
    <w:p w14:paraId="3DB00BCF" w14:textId="77777777" w:rsidR="00976CF9" w:rsidRPr="00E81F0A" w:rsidRDefault="00976CF9" w:rsidP="00976CF9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284" w:hanging="284"/>
        <w:contextualSpacing/>
        <w:rPr>
          <w:u w:val="single"/>
        </w:rPr>
      </w:pPr>
      <w:r>
        <w:rPr>
          <w:u w:val="single"/>
        </w:rPr>
        <w:t>Z</w:t>
      </w:r>
      <w:r w:rsidRPr="00E81F0A">
        <w:rPr>
          <w:u w:val="single"/>
        </w:rPr>
        <w:t>áměr</w:t>
      </w:r>
      <w:r>
        <w:rPr>
          <w:u w:val="single"/>
        </w:rPr>
        <w:t xml:space="preserve"> stavebníka</w:t>
      </w:r>
    </w:p>
    <w:p w14:paraId="3DB00BD0" w14:textId="77777777" w:rsidR="00976CF9" w:rsidRDefault="00976CF9" w:rsidP="00976CF9">
      <w:pPr>
        <w:pStyle w:val="Odstavecseseznamem"/>
        <w:rPr>
          <w:rFonts w:cs="Arial"/>
        </w:rPr>
      </w:pPr>
    </w:p>
    <w:p w14:paraId="3DB00BD1" w14:textId="77777777" w:rsidR="00976CF9" w:rsidRDefault="00976CF9" w:rsidP="00976CF9">
      <w:pPr>
        <w:pStyle w:val="Odstavecseseznamem"/>
        <w:ind w:left="0"/>
        <w:jc w:val="both"/>
        <w:rPr>
          <w:rFonts w:cs="Arial"/>
        </w:rPr>
      </w:pPr>
      <w:r>
        <w:rPr>
          <w:rFonts w:cs="Arial"/>
        </w:rPr>
        <w:t xml:space="preserve">Zásadní oprava vybraných oken budovy </w:t>
      </w:r>
      <w:proofErr w:type="spellStart"/>
      <w:r>
        <w:rPr>
          <w:rFonts w:cs="Arial"/>
        </w:rPr>
        <w:t>ČRo</w:t>
      </w:r>
      <w:proofErr w:type="spellEnd"/>
      <w:r>
        <w:rPr>
          <w:rFonts w:cs="Arial"/>
        </w:rPr>
        <w:t xml:space="preserve"> Ostrava </w:t>
      </w:r>
      <w:proofErr w:type="gramStart"/>
      <w:r>
        <w:rPr>
          <w:rFonts w:cs="Arial"/>
        </w:rPr>
        <w:t>č.p.</w:t>
      </w:r>
      <w:proofErr w:type="gramEnd"/>
      <w:r>
        <w:rPr>
          <w:rFonts w:cs="Arial"/>
        </w:rPr>
        <w:t xml:space="preserve"> 1626/2, která má za cíl obnovit plnohodnotnou funkčnost oken, tj. zajistit jejich otevíratelnost, </w:t>
      </w:r>
      <w:proofErr w:type="spellStart"/>
      <w:r>
        <w:rPr>
          <w:rFonts w:cs="Arial"/>
        </w:rPr>
        <w:t>uzavíratelnost</w:t>
      </w:r>
      <w:proofErr w:type="spellEnd"/>
      <w:r>
        <w:rPr>
          <w:rFonts w:cs="Arial"/>
        </w:rPr>
        <w:t xml:space="preserve">, provedení nového nátěrového systému pro plnění jejich estetické funkce ve stavbě i pro plnění komplexní ochrany dřevěných prvků proti působení povětrnostních vlivů a dřevokazného hmyzu.  </w:t>
      </w:r>
    </w:p>
    <w:p w14:paraId="3DB00BD2" w14:textId="77777777" w:rsidR="00976CF9" w:rsidRPr="00E81F0A" w:rsidRDefault="00976CF9" w:rsidP="00976CF9">
      <w:pPr>
        <w:pStyle w:val="Odstavecseseznamem"/>
        <w:rPr>
          <w:rFonts w:cs="Arial"/>
        </w:rPr>
      </w:pPr>
    </w:p>
    <w:p w14:paraId="3DB00BD3" w14:textId="77777777" w:rsidR="00976CF9" w:rsidRDefault="00976CF9" w:rsidP="00976CF9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284" w:hanging="284"/>
        <w:contextualSpacing/>
        <w:rPr>
          <w:u w:val="single"/>
        </w:rPr>
      </w:pPr>
      <w:r w:rsidRPr="00A260BD">
        <w:rPr>
          <w:u w:val="single"/>
        </w:rPr>
        <w:t xml:space="preserve">Podklady pro </w:t>
      </w:r>
      <w:r>
        <w:rPr>
          <w:u w:val="single"/>
        </w:rPr>
        <w:t>provedení stavebních prací</w:t>
      </w:r>
      <w:r w:rsidRPr="00A260BD">
        <w:rPr>
          <w:u w:val="single"/>
        </w:rPr>
        <w:t>:</w:t>
      </w:r>
    </w:p>
    <w:p w14:paraId="3DB00BD4" w14:textId="77777777" w:rsidR="00976CF9" w:rsidRPr="00A260BD" w:rsidRDefault="00976CF9" w:rsidP="00976CF9">
      <w:pPr>
        <w:pStyle w:val="Odstavecseseznamem"/>
        <w:ind w:left="284"/>
        <w:rPr>
          <w:u w:val="single"/>
        </w:rPr>
      </w:pPr>
    </w:p>
    <w:p w14:paraId="3DB00BD5" w14:textId="77777777" w:rsidR="000953E1" w:rsidRDefault="00976CF9" w:rsidP="000953E1">
      <w:pPr>
        <w:pStyle w:val="Odstavecseseznamem"/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 w:rsidRPr="0000229E">
        <w:t>S</w:t>
      </w:r>
      <w:r>
        <w:t>tavební povolení</w:t>
      </w:r>
      <w:r w:rsidRPr="0000229E">
        <w:t xml:space="preserve"> </w:t>
      </w:r>
      <w:r w:rsidR="000953E1">
        <w:t>vydané Úřadem městského obvodu Moravská Ostrava a Přívoz,</w:t>
      </w:r>
    </w:p>
    <w:p w14:paraId="3DB00BD6" w14:textId="77777777" w:rsidR="00976CF9" w:rsidRDefault="000953E1" w:rsidP="000953E1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720"/>
        <w:contextualSpacing/>
        <w:jc w:val="both"/>
      </w:pPr>
      <w:r>
        <w:t>odbor stavebního řádu a přestupků</w:t>
      </w:r>
      <w:r w:rsidR="001A2FBB">
        <w:t xml:space="preserve"> </w:t>
      </w:r>
      <w:proofErr w:type="gramStart"/>
      <w:r w:rsidR="00976CF9" w:rsidRPr="0000229E">
        <w:t>č.j.</w:t>
      </w:r>
      <w:proofErr w:type="gramEnd"/>
      <w:r w:rsidR="00976CF9" w:rsidRPr="0000229E">
        <w:t xml:space="preserve"> </w:t>
      </w:r>
      <w:proofErr w:type="spellStart"/>
      <w:r w:rsidR="00976CF9" w:rsidRPr="0000229E">
        <w:t>MOaP</w:t>
      </w:r>
      <w:proofErr w:type="spellEnd"/>
      <w:r w:rsidR="00976CF9" w:rsidRPr="0000229E">
        <w:t>/71925/16/OSŘP1/Jan</w:t>
      </w:r>
      <w:r w:rsidR="001A2FBB">
        <w:t xml:space="preserve"> ze dne </w:t>
      </w:r>
      <w:r w:rsidR="00820113">
        <w:t>10.11.2016</w:t>
      </w:r>
    </w:p>
    <w:p w14:paraId="3DB00BD7" w14:textId="77777777" w:rsidR="00976CF9" w:rsidRDefault="00976CF9" w:rsidP="000953E1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jc w:val="both"/>
      </w:pPr>
    </w:p>
    <w:p w14:paraId="3DB00BD8" w14:textId="77777777" w:rsidR="00976CF9" w:rsidRDefault="00976CF9" w:rsidP="00976CF9">
      <w:pPr>
        <w:pStyle w:val="Odstavecseseznamem"/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 w:rsidRPr="00AF2F05">
        <w:t>Restaurátorský  záměr  pro  rekonstrukci  a celkovou rehabilitaci vešker</w:t>
      </w:r>
      <w:r>
        <w:t xml:space="preserve">ých oken  a  balkónových dveří, zpracovaný </w:t>
      </w:r>
      <w:proofErr w:type="gramStart"/>
      <w:r>
        <w:t>16.8.2016</w:t>
      </w:r>
      <w:proofErr w:type="gramEnd"/>
      <w:r>
        <w:t xml:space="preserve"> p. Jakubkem</w:t>
      </w:r>
    </w:p>
    <w:p w14:paraId="3DB00BD9" w14:textId="77777777" w:rsidR="00976CF9" w:rsidRDefault="00976CF9" w:rsidP="00976CF9">
      <w:pPr>
        <w:pStyle w:val="Odstavecseseznamem"/>
      </w:pPr>
    </w:p>
    <w:p w14:paraId="3DB00BDA" w14:textId="77777777" w:rsidR="00976CF9" w:rsidRDefault="00976CF9" w:rsidP="00976CF9">
      <w:pPr>
        <w:pStyle w:val="Odstavecseseznamem"/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>
        <w:t>Závazné stanovisko Útvaru hlavního architekta Magistrátu města Ostravy</w:t>
      </w:r>
      <w:r w:rsidR="001A2FBB">
        <w:t xml:space="preserve"> ze dne </w:t>
      </w:r>
      <w:proofErr w:type="gramStart"/>
      <w:r w:rsidR="00820113">
        <w:t>26.8.2016</w:t>
      </w:r>
      <w:proofErr w:type="gramEnd"/>
    </w:p>
    <w:p w14:paraId="3DB00BDB" w14:textId="77777777" w:rsidR="00976CF9" w:rsidRDefault="00976CF9" w:rsidP="00976CF9">
      <w:pPr>
        <w:pStyle w:val="Odstavecseseznamem"/>
      </w:pPr>
    </w:p>
    <w:p w14:paraId="3DB00BDC" w14:textId="77777777" w:rsidR="00976CF9" w:rsidRDefault="00976CF9" w:rsidP="00976CF9">
      <w:pPr>
        <w:pStyle w:val="Odstavecseseznamem"/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>
        <w:t>Uliční pohled – označení oken k opravě</w:t>
      </w:r>
    </w:p>
    <w:p w14:paraId="3DB00BDD" w14:textId="77777777" w:rsidR="00976CF9" w:rsidRDefault="00976CF9" w:rsidP="00976CF9">
      <w:pPr>
        <w:pStyle w:val="Odstavecseseznamem"/>
      </w:pPr>
    </w:p>
    <w:p w14:paraId="3DB00BDE" w14:textId="77777777" w:rsidR="00976CF9" w:rsidRDefault="00976CF9" w:rsidP="00976CF9">
      <w:pPr>
        <w:pStyle w:val="Odstavecseseznamem"/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>
        <w:t>Technický list vrchního nátěrového systému oken</w:t>
      </w:r>
    </w:p>
    <w:p w14:paraId="3DB00BDF" w14:textId="77777777" w:rsidR="00976CF9" w:rsidRDefault="00976CF9" w:rsidP="00976CF9">
      <w:pPr>
        <w:pStyle w:val="Odstavecseseznamem"/>
      </w:pPr>
    </w:p>
    <w:p w14:paraId="3DB00BE0" w14:textId="77777777" w:rsidR="00976CF9" w:rsidRDefault="00976CF9" w:rsidP="00976CF9">
      <w:pPr>
        <w:pStyle w:val="Odstavecseseznamem"/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>
        <w:t>Textové upřesnění poptávaných stavebních prací</w:t>
      </w:r>
      <w:r w:rsidR="001A2FBB">
        <w:t>:</w:t>
      </w:r>
    </w:p>
    <w:p w14:paraId="3DB00BE1" w14:textId="77777777" w:rsidR="00976CF9" w:rsidRDefault="00976CF9" w:rsidP="00976CF9">
      <w:pPr>
        <w:pStyle w:val="Odstavecseseznamem"/>
      </w:pPr>
    </w:p>
    <w:p w14:paraId="3DB00BE2" w14:textId="77777777" w:rsidR="00976CF9" w:rsidRDefault="00F721F8" w:rsidP="000953E1">
      <w:pPr>
        <w:pStyle w:val="Odstavecseseznamem"/>
        <w:numPr>
          <w:ilvl w:val="0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contextualSpacing/>
        <w:jc w:val="both"/>
      </w:pPr>
      <w:r>
        <w:t xml:space="preserve">   </w:t>
      </w:r>
      <w:r w:rsidR="00976CF9">
        <w:t>Přípravné a přidružené práce</w:t>
      </w:r>
    </w:p>
    <w:p w14:paraId="3DB00BE3" w14:textId="77777777" w:rsidR="00976CF9" w:rsidRDefault="00976CF9" w:rsidP="000953E1">
      <w:pPr>
        <w:pStyle w:val="Odstavecseseznamem"/>
        <w:numPr>
          <w:ilvl w:val="1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zajištění povolení záboru veřejného prostranství</w:t>
      </w:r>
    </w:p>
    <w:p w14:paraId="3DB00BE4" w14:textId="77777777" w:rsidR="00976CF9" w:rsidRDefault="00976CF9" w:rsidP="000953E1">
      <w:pPr>
        <w:pStyle w:val="Odstavecseseznamem"/>
        <w:numPr>
          <w:ilvl w:val="1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 xml:space="preserve">zabezpečení pracoviště v souladu s požadavky na bezpečnost a ochranu zdraví při práci dle legislativy platné na území České republiky </w:t>
      </w:r>
    </w:p>
    <w:p w14:paraId="3DB00BE5" w14:textId="77777777" w:rsidR="00976CF9" w:rsidRDefault="00976CF9" w:rsidP="00976CF9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556"/>
        <w:jc w:val="both"/>
      </w:pPr>
    </w:p>
    <w:p w14:paraId="3DB00BE6" w14:textId="77777777" w:rsidR="00976CF9" w:rsidRDefault="00976CF9" w:rsidP="000953E1">
      <w:pPr>
        <w:pStyle w:val="Odstavecseseznamem"/>
        <w:numPr>
          <w:ilvl w:val="0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556"/>
        <w:contextualSpacing/>
        <w:jc w:val="both"/>
      </w:pPr>
      <w:r>
        <w:t>Očištění oken (rám + křídla)</w:t>
      </w:r>
    </w:p>
    <w:p w14:paraId="3DB00BE7" w14:textId="77777777" w:rsidR="00976CF9" w:rsidRDefault="00976CF9" w:rsidP="000953E1">
      <w:pPr>
        <w:pStyle w:val="Odstavecseseznamem"/>
        <w:numPr>
          <w:ilvl w:val="1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>
        <w:t>pečlivé odstranění usazenin prachu, nečistot a stávajícího sklenářského tmelu</w:t>
      </w:r>
    </w:p>
    <w:p w14:paraId="3DB00BE8" w14:textId="77777777" w:rsidR="00976CF9" w:rsidRDefault="00976CF9" w:rsidP="000953E1">
      <w:pPr>
        <w:pStyle w:val="Odstavecseseznamem"/>
        <w:numPr>
          <w:ilvl w:val="1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>
        <w:t>opatrné vysklení okenního křídla se zachováním tabule skla (jemné škrábance na skle způsobené škrábáním starého sklenářského tmelu nejsou na závadu)</w:t>
      </w:r>
    </w:p>
    <w:p w14:paraId="3DB00BE9" w14:textId="77777777" w:rsidR="00976CF9" w:rsidRDefault="00976CF9" w:rsidP="000953E1">
      <w:pPr>
        <w:pStyle w:val="Odstavecseseznamem"/>
        <w:numPr>
          <w:ilvl w:val="1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>
        <w:t xml:space="preserve">kompletní odstranění celého souvrství stávajících nátěrů, </w:t>
      </w:r>
      <w:r w:rsidRPr="000A5C6E">
        <w:t>100% opálení staré barvy</w:t>
      </w:r>
    </w:p>
    <w:p w14:paraId="3DB00BEA" w14:textId="77777777" w:rsidR="00976CF9" w:rsidRDefault="00976CF9" w:rsidP="000953E1">
      <w:pPr>
        <w:pStyle w:val="Odstavecseseznamem"/>
        <w:numPr>
          <w:ilvl w:val="1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 w:rsidRPr="00FB0BA2">
        <w:t>začištění rohů ostrými škrabkami a kyretami a následné ruční broušení</w:t>
      </w:r>
      <w:r>
        <w:t xml:space="preserve"> v celé ploše a profilaci rámu i křídel</w:t>
      </w:r>
    </w:p>
    <w:p w14:paraId="3DB00BEB" w14:textId="77777777" w:rsidR="008E676B" w:rsidRDefault="008E676B" w:rsidP="000953E1">
      <w:pPr>
        <w:pStyle w:val="Odstavecseseznamem"/>
        <w:numPr>
          <w:ilvl w:val="1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>
        <w:t xml:space="preserve">odstranění </w:t>
      </w:r>
      <w:proofErr w:type="spellStart"/>
      <w:r>
        <w:t>kovotěsu</w:t>
      </w:r>
      <w:proofErr w:type="spellEnd"/>
    </w:p>
    <w:p w14:paraId="3DB00BEC" w14:textId="77777777" w:rsidR="00976CF9" w:rsidRDefault="00976CF9" w:rsidP="00976CF9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556"/>
        <w:jc w:val="both"/>
      </w:pPr>
    </w:p>
    <w:p w14:paraId="3DB00BED" w14:textId="77777777" w:rsidR="00976CF9" w:rsidRDefault="00976CF9" w:rsidP="000953E1">
      <w:pPr>
        <w:pStyle w:val="Odstavecseseznamem"/>
        <w:numPr>
          <w:ilvl w:val="0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556"/>
        <w:contextualSpacing/>
        <w:jc w:val="both"/>
      </w:pPr>
      <w:r>
        <w:t>Očištění dřevěného obkladu špalet a parapetů</w:t>
      </w:r>
    </w:p>
    <w:p w14:paraId="3DB00BEE" w14:textId="77777777" w:rsidR="00976CF9" w:rsidRDefault="00976CF9" w:rsidP="000953E1">
      <w:pPr>
        <w:pStyle w:val="Odstavecseseznamem"/>
        <w:numPr>
          <w:ilvl w:val="1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>
        <w:t xml:space="preserve">kompletní odstranění celého souvrství stávajících nátěrů, </w:t>
      </w:r>
      <w:r w:rsidRPr="000A5C6E">
        <w:t>100% opálení staré barvy</w:t>
      </w:r>
    </w:p>
    <w:p w14:paraId="3DB00BEF" w14:textId="77777777" w:rsidR="00976CF9" w:rsidRDefault="00976CF9" w:rsidP="000953E1">
      <w:pPr>
        <w:pStyle w:val="Odstavecseseznamem"/>
        <w:numPr>
          <w:ilvl w:val="1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 w:rsidRPr="00FB0BA2">
        <w:t>začištění rohů ostrými škrabkami a kyretami a následné ruční broušení</w:t>
      </w:r>
      <w:r>
        <w:t xml:space="preserve"> v celé ploše a profilaci obkladu</w:t>
      </w:r>
    </w:p>
    <w:p w14:paraId="3DB00BF0" w14:textId="77777777" w:rsidR="00976CF9" w:rsidRDefault="00976CF9" w:rsidP="00976CF9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556"/>
        <w:jc w:val="both"/>
      </w:pPr>
    </w:p>
    <w:p w14:paraId="3DB00BF1" w14:textId="77777777" w:rsidR="00976CF9" w:rsidRDefault="00976CF9" w:rsidP="000953E1">
      <w:pPr>
        <w:pStyle w:val="Odstavecseseznamem"/>
        <w:numPr>
          <w:ilvl w:val="0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556"/>
        <w:contextualSpacing/>
        <w:jc w:val="both"/>
      </w:pPr>
      <w:r>
        <w:t xml:space="preserve">Očištění venkovních parapetů </w:t>
      </w:r>
    </w:p>
    <w:p w14:paraId="3DB00BF2" w14:textId="77777777" w:rsidR="00976CF9" w:rsidRDefault="00976CF9" w:rsidP="000953E1">
      <w:pPr>
        <w:pStyle w:val="Odstavecseseznamem"/>
        <w:numPr>
          <w:ilvl w:val="1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>
        <w:t>omytí parapetů vodou se saponátem</w:t>
      </w:r>
    </w:p>
    <w:p w14:paraId="3DB00BF3" w14:textId="77777777" w:rsidR="00976CF9" w:rsidRDefault="00976CF9" w:rsidP="000953E1">
      <w:pPr>
        <w:pStyle w:val="Odstavecseseznamem"/>
        <w:numPr>
          <w:ilvl w:val="1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>
        <w:t>případné ruční mechanické a následné doprovodné chemické odstranění koroze</w:t>
      </w:r>
    </w:p>
    <w:p w14:paraId="3DB00BF4" w14:textId="77777777" w:rsidR="00F721F8" w:rsidRDefault="00F721F8" w:rsidP="000953E1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080"/>
        <w:contextualSpacing/>
        <w:jc w:val="both"/>
      </w:pPr>
    </w:p>
    <w:p w14:paraId="3DB00BF5" w14:textId="77777777" w:rsidR="00F721F8" w:rsidRDefault="00F721F8" w:rsidP="000953E1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080"/>
        <w:contextualSpacing/>
        <w:jc w:val="both"/>
      </w:pPr>
    </w:p>
    <w:p w14:paraId="3DB00BF6" w14:textId="77777777" w:rsidR="00976CF9" w:rsidRDefault="00976CF9" w:rsidP="000953E1">
      <w:pPr>
        <w:pStyle w:val="Odstavecseseznamem"/>
        <w:numPr>
          <w:ilvl w:val="0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556"/>
        <w:contextualSpacing/>
        <w:jc w:val="both"/>
      </w:pPr>
      <w:r>
        <w:t xml:space="preserve">Demontáž kování </w:t>
      </w:r>
    </w:p>
    <w:p w14:paraId="3DB00BF7" w14:textId="77777777" w:rsidR="00976CF9" w:rsidRDefault="00976CF9" w:rsidP="000953E1">
      <w:pPr>
        <w:pStyle w:val="Odstavecseseznamem"/>
        <w:numPr>
          <w:ilvl w:val="1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>
        <w:t xml:space="preserve">z oken bude kompletně </w:t>
      </w:r>
      <w:proofErr w:type="spellStart"/>
      <w:r>
        <w:t>zdemontováno</w:t>
      </w:r>
      <w:proofErr w:type="spellEnd"/>
      <w:r>
        <w:t xml:space="preserve"> kování vyjma rozvorových táhel a závěsů, tj. </w:t>
      </w:r>
      <w:proofErr w:type="spellStart"/>
      <w:r>
        <w:t>zdemontovány</w:t>
      </w:r>
      <w:proofErr w:type="spellEnd"/>
      <w:r>
        <w:t xml:space="preserve"> budou všechny kličky, obrtlíky, zarážky, dorazy i pružinová pojistka otevřeného křídla (tzv. žabka)</w:t>
      </w:r>
    </w:p>
    <w:p w14:paraId="3DB00BF8" w14:textId="77777777" w:rsidR="00976CF9" w:rsidRDefault="00976CF9" w:rsidP="00976CF9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556"/>
        <w:jc w:val="both"/>
      </w:pPr>
    </w:p>
    <w:p w14:paraId="3DB00BF9" w14:textId="77777777" w:rsidR="00976CF9" w:rsidRDefault="00976CF9" w:rsidP="000953E1">
      <w:pPr>
        <w:pStyle w:val="Odstavecseseznamem"/>
        <w:numPr>
          <w:ilvl w:val="0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556"/>
        <w:contextualSpacing/>
        <w:jc w:val="both"/>
      </w:pPr>
      <w:r>
        <w:t>Vyspravení oken, vnitřního parapetu a dřevěného obkladu špalet</w:t>
      </w:r>
    </w:p>
    <w:p w14:paraId="3DB00BFA" w14:textId="77777777" w:rsidR="00976CF9" w:rsidRDefault="00976CF9" w:rsidP="000953E1">
      <w:pPr>
        <w:pStyle w:val="Odstavecseseznamem"/>
        <w:numPr>
          <w:ilvl w:val="1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>
        <w:t xml:space="preserve">poškozené části oken budou </w:t>
      </w:r>
      <w:proofErr w:type="spellStart"/>
      <w:r>
        <w:t>truhlářsky</w:t>
      </w:r>
      <w:proofErr w:type="spellEnd"/>
      <w:r>
        <w:t>, ohraničeně vyjmuty a místo nich bude vsazena dřevěná náhrada ze stejného dřeva, z jakého bylo vyrobeno okno, parapet i dřevěné obložení oken</w:t>
      </w:r>
    </w:p>
    <w:p w14:paraId="3DB00BFB" w14:textId="77777777" w:rsidR="00976CF9" w:rsidRDefault="00976CF9" w:rsidP="000953E1">
      <w:pPr>
        <w:pStyle w:val="Odstavecseseznamem"/>
        <w:numPr>
          <w:ilvl w:val="1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>
        <w:t>poškozenou částí okna jsou myšleny zejména biologickou korozí degradované části, nalézající se zejména ve spodní části okna, dále pak větší prohlubně či chybějící, odlomené části</w:t>
      </w:r>
    </w:p>
    <w:p w14:paraId="3DB00BFC" w14:textId="77777777" w:rsidR="00976CF9" w:rsidRDefault="00976CF9" w:rsidP="000953E1">
      <w:pPr>
        <w:pStyle w:val="Odstavecseseznamem"/>
        <w:numPr>
          <w:ilvl w:val="1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>
        <w:t>přípustné jsou škrábance do hloubky cca 0,5 mm</w:t>
      </w:r>
    </w:p>
    <w:p w14:paraId="3DB00BFD" w14:textId="77777777" w:rsidR="008E676B" w:rsidRDefault="008E676B" w:rsidP="000953E1">
      <w:pPr>
        <w:pStyle w:val="Odstavecseseznamem"/>
        <w:numPr>
          <w:ilvl w:val="1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>
        <w:t>provedení drážek pro osazení nového silikonového těsnění</w:t>
      </w:r>
    </w:p>
    <w:p w14:paraId="3DB00BFE" w14:textId="77777777" w:rsidR="00976CF9" w:rsidRDefault="00976CF9" w:rsidP="00976CF9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556"/>
        <w:jc w:val="both"/>
      </w:pPr>
      <w:r>
        <w:t xml:space="preserve"> </w:t>
      </w:r>
    </w:p>
    <w:p w14:paraId="3DB00BFF" w14:textId="77777777" w:rsidR="00976CF9" w:rsidRDefault="00976CF9" w:rsidP="000953E1">
      <w:pPr>
        <w:pStyle w:val="Odstavecseseznamem"/>
        <w:numPr>
          <w:ilvl w:val="0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556"/>
        <w:contextualSpacing/>
        <w:jc w:val="both"/>
      </w:pPr>
      <w:r>
        <w:t>Napuštění obnažených dřevěných prvků lněnou fermeží</w:t>
      </w:r>
    </w:p>
    <w:p w14:paraId="3DB00C00" w14:textId="77777777" w:rsidR="00976CF9" w:rsidRPr="00B0399A" w:rsidRDefault="00976CF9" w:rsidP="000953E1">
      <w:pPr>
        <w:pStyle w:val="Odstavecseseznamem"/>
        <w:numPr>
          <w:ilvl w:val="1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 w:rsidRPr="00B0399A">
        <w:t>minimálně ve dvou nátěrech aplikovaný systém ošetření všech dřevěných částí oken (rám + křídla), vnitřního parapetu a dřevěného obkladu špalet</w:t>
      </w:r>
      <w:r>
        <w:t xml:space="preserve"> kvalitní lněnou fermeží</w:t>
      </w:r>
    </w:p>
    <w:p w14:paraId="3DB00C01" w14:textId="77777777" w:rsidR="00976CF9" w:rsidRPr="00B0399A" w:rsidRDefault="00976CF9" w:rsidP="000953E1">
      <w:pPr>
        <w:pStyle w:val="Odstavecseseznamem"/>
        <w:numPr>
          <w:ilvl w:val="1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709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 w:rsidRPr="00B0399A">
        <w:t>systém ošetření nesmí negativně působit na předepsaný vrchní nátěr okna</w:t>
      </w:r>
    </w:p>
    <w:p w14:paraId="3DB00C02" w14:textId="77777777" w:rsidR="00976CF9" w:rsidRDefault="00976CF9" w:rsidP="00976CF9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  <w:tab w:val="left" w:pos="1418"/>
        </w:tabs>
        <w:spacing w:after="200" w:line="276" w:lineRule="auto"/>
        <w:ind w:left="1276" w:hanging="556"/>
        <w:jc w:val="both"/>
      </w:pPr>
      <w:r>
        <w:t xml:space="preserve"> </w:t>
      </w:r>
    </w:p>
    <w:p w14:paraId="3DB00C03" w14:textId="77777777" w:rsidR="00976CF9" w:rsidRDefault="00976CF9" w:rsidP="000953E1">
      <w:pPr>
        <w:pStyle w:val="Odstavecseseznamem"/>
        <w:numPr>
          <w:ilvl w:val="0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556"/>
        <w:contextualSpacing/>
        <w:jc w:val="both"/>
      </w:pPr>
      <w:r>
        <w:t>Aplikace vrchního nátěru</w:t>
      </w:r>
    </w:p>
    <w:p w14:paraId="3DB00C04" w14:textId="77777777" w:rsidR="00976CF9" w:rsidRDefault="00976CF9" w:rsidP="00976CF9">
      <w:pPr>
        <w:pStyle w:val="Odstavecseseznamem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 xml:space="preserve">okna (křídlo + rám), dřevěný obklad špalet i vnitřní parapet budou opatřeny trojnásobným nátěrem v nátěrové systému specifikované technickým listem, který je součástí tohoto technického zadání stavebních prací – viz D5. Nátěrový systém bude použitý v odstínu </w:t>
      </w:r>
      <w:r w:rsidRPr="00E47F18">
        <w:t>RAL 1015</w:t>
      </w:r>
    </w:p>
    <w:p w14:paraId="3DB00C05" w14:textId="77777777" w:rsidR="00976CF9" w:rsidRDefault="00976CF9" w:rsidP="00976CF9">
      <w:pPr>
        <w:pStyle w:val="Odstavecseseznamem"/>
        <w:numPr>
          <w:ilvl w:val="0"/>
          <w:numId w:val="3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po prvním i druhém nátěru bude provedeno jemné přebroušení natíraných ploch</w:t>
      </w:r>
    </w:p>
    <w:p w14:paraId="3DB00C06" w14:textId="77777777" w:rsidR="00976CF9" w:rsidRDefault="00976CF9" w:rsidP="00976CF9">
      <w:pPr>
        <w:pStyle w:val="Odstavecseseznamem"/>
        <w:tabs>
          <w:tab w:val="left" w:pos="1276"/>
        </w:tabs>
        <w:ind w:left="1276" w:hanging="556"/>
        <w:jc w:val="both"/>
      </w:pPr>
    </w:p>
    <w:p w14:paraId="3DB00C07" w14:textId="77777777" w:rsidR="00F721F8" w:rsidRDefault="00F721F8" w:rsidP="00976CF9">
      <w:pPr>
        <w:pStyle w:val="Odstavecseseznamem"/>
        <w:tabs>
          <w:tab w:val="left" w:pos="1276"/>
        </w:tabs>
        <w:ind w:left="1276" w:hanging="556"/>
        <w:jc w:val="both"/>
      </w:pPr>
    </w:p>
    <w:p w14:paraId="3DB00C08" w14:textId="77777777" w:rsidR="00976CF9" w:rsidRDefault="00976CF9" w:rsidP="000953E1">
      <w:pPr>
        <w:pStyle w:val="Odstavecseseznamem"/>
        <w:numPr>
          <w:ilvl w:val="0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556"/>
        <w:contextualSpacing/>
        <w:jc w:val="both"/>
      </w:pPr>
      <w:r>
        <w:t>Zasklení křídel oken</w:t>
      </w:r>
    </w:p>
    <w:p w14:paraId="3DB00C09" w14:textId="77777777" w:rsidR="00976CF9" w:rsidRDefault="00976CF9" w:rsidP="000953E1">
      <w:pPr>
        <w:pStyle w:val="Odstavecseseznamem"/>
        <w:numPr>
          <w:ilvl w:val="1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křídla budou zpětně zasklena vyjmutými skleněnými tabulemi</w:t>
      </w:r>
    </w:p>
    <w:p w14:paraId="3DB00C0A" w14:textId="77777777" w:rsidR="00976CF9" w:rsidRDefault="00976CF9" w:rsidP="000953E1">
      <w:pPr>
        <w:pStyle w:val="Odstavecseseznamem"/>
        <w:numPr>
          <w:ilvl w:val="1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poškozené skleněné tabule budou nahrazeny novými</w:t>
      </w:r>
    </w:p>
    <w:p w14:paraId="3DB00C0B" w14:textId="77777777" w:rsidR="00976CF9" w:rsidRDefault="00976CF9" w:rsidP="000953E1">
      <w:pPr>
        <w:pStyle w:val="Odstavecseseznamem"/>
        <w:numPr>
          <w:ilvl w:val="1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vnější křídla budou zasklena s použitím sklenářského tmelu přímo taženým (tmel nesmí být s prohlubněmi, popř. křivě tažený)</w:t>
      </w:r>
    </w:p>
    <w:p w14:paraId="3DB00C0C" w14:textId="77777777" w:rsidR="00976CF9" w:rsidRDefault="00976CF9" w:rsidP="000953E1">
      <w:pPr>
        <w:pStyle w:val="Odstavecseseznamem"/>
        <w:numPr>
          <w:ilvl w:val="1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 xml:space="preserve">u vnitřních křídel bude stávající zasklení tmelem nahrazeno zasklením do dřevěných trojúhelníkových lišt s použitím výplňového tmelu, jako „lůžka“ pro plné </w:t>
      </w:r>
      <w:r>
        <w:lastRenderedPageBreak/>
        <w:t>dosednutí skleněné tabule do rámu okna a plnoplošného dosednutí dřevěné zasklívací lišty na skleněnou tabuli</w:t>
      </w:r>
    </w:p>
    <w:p w14:paraId="3DB00C0D" w14:textId="77777777" w:rsidR="00976CF9" w:rsidRDefault="00976CF9" w:rsidP="000953E1">
      <w:pPr>
        <w:pStyle w:val="Odstavecseseznamem"/>
        <w:numPr>
          <w:ilvl w:val="1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zasklení zasklívací lištou bude provedeno shodně se zasklením referenčního okna v kanceláři č. 205</w:t>
      </w:r>
    </w:p>
    <w:p w14:paraId="3DB00C0E" w14:textId="77777777" w:rsidR="00976CF9" w:rsidRDefault="00976CF9" w:rsidP="00976CF9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556"/>
        <w:jc w:val="both"/>
      </w:pPr>
    </w:p>
    <w:p w14:paraId="3DB00C0F" w14:textId="77777777" w:rsidR="00976CF9" w:rsidRDefault="00976CF9" w:rsidP="000953E1">
      <w:pPr>
        <w:pStyle w:val="Odstavecseseznamem"/>
        <w:numPr>
          <w:ilvl w:val="0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556"/>
        <w:contextualSpacing/>
        <w:jc w:val="both"/>
      </w:pPr>
      <w:r>
        <w:t>Ošetření a revize prvků kování oken</w:t>
      </w:r>
    </w:p>
    <w:p w14:paraId="3DB00C10" w14:textId="77777777" w:rsidR="00976CF9" w:rsidRDefault="00976CF9" w:rsidP="00976CF9">
      <w:pPr>
        <w:pStyle w:val="Odstavecseseznamem"/>
        <w:numPr>
          <w:ilvl w:val="0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 xml:space="preserve">demontované kování bude očištěno </w:t>
      </w:r>
      <w:proofErr w:type="spellStart"/>
      <w:r>
        <w:t>otryskáním</w:t>
      </w:r>
      <w:proofErr w:type="spellEnd"/>
      <w:r>
        <w:t xml:space="preserve"> (</w:t>
      </w:r>
      <w:proofErr w:type="spellStart"/>
      <w:r>
        <w:t>opískováním</w:t>
      </w:r>
      <w:proofErr w:type="spellEnd"/>
      <w:r>
        <w:t>)</w:t>
      </w:r>
    </w:p>
    <w:p w14:paraId="3DB00C11" w14:textId="77777777" w:rsidR="00976CF9" w:rsidRDefault="00976CF9" w:rsidP="00976CF9">
      <w:pPr>
        <w:pStyle w:val="Odstavecseseznamem"/>
        <w:numPr>
          <w:ilvl w:val="0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 xml:space="preserve">pružinové pojistky otevřeného křídla (tzv. žabky) budou opraveny do provozuschopného stavu </w:t>
      </w:r>
    </w:p>
    <w:p w14:paraId="3DB00C12" w14:textId="77777777" w:rsidR="00976CF9" w:rsidRDefault="00976CF9" w:rsidP="00976CF9">
      <w:pPr>
        <w:pStyle w:val="Odstavecseseznamem"/>
        <w:numPr>
          <w:ilvl w:val="0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mosazné prvky budou ponechány bez následné povrchové úpravy</w:t>
      </w:r>
    </w:p>
    <w:p w14:paraId="3DB00C13" w14:textId="77777777" w:rsidR="00976CF9" w:rsidRDefault="00976CF9" w:rsidP="00976CF9">
      <w:pPr>
        <w:pStyle w:val="Odstavecseseznamem"/>
        <w:numPr>
          <w:ilvl w:val="0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ocelové prvky budou opatřeny nátěrem shodným s nátěrem dřevěných částí oken</w:t>
      </w:r>
    </w:p>
    <w:p w14:paraId="3DB00C14" w14:textId="77777777" w:rsidR="00976CF9" w:rsidRDefault="00976CF9" w:rsidP="00976CF9">
      <w:pPr>
        <w:pStyle w:val="Odstavecseseznamem"/>
        <w:numPr>
          <w:ilvl w:val="0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pružinová pojistka otevřeného křídla (tzv. žabka) musí být natřena tak, aby byla i nadále plně funkční, tj. aby aplikovaný nátěr neznehodnotil funkci pružinově ovládané střelky</w:t>
      </w:r>
    </w:p>
    <w:p w14:paraId="3DB00C15" w14:textId="77777777" w:rsidR="00976CF9" w:rsidRDefault="00976CF9" w:rsidP="00976CF9">
      <w:pPr>
        <w:pStyle w:val="Odstavecseseznamem"/>
        <w:numPr>
          <w:ilvl w:val="0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chybějící prvky kování budou nahrazeny věrnou replikou ze stejného materiálu</w:t>
      </w:r>
    </w:p>
    <w:p w14:paraId="3DB00C16" w14:textId="77777777" w:rsidR="00976CF9" w:rsidRDefault="00976CF9" w:rsidP="00976CF9">
      <w:pPr>
        <w:pStyle w:val="Odstavecseseznamem"/>
        <w:numPr>
          <w:ilvl w:val="0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kování bude montováno s použitím původních spojovacích prostředků, které budou případně nahrazeny spojovacími prvky vizuálně shodnými</w:t>
      </w:r>
    </w:p>
    <w:p w14:paraId="3DB00C17" w14:textId="77777777" w:rsidR="00976CF9" w:rsidRDefault="00976CF9" w:rsidP="00976CF9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556"/>
        <w:jc w:val="both"/>
      </w:pPr>
    </w:p>
    <w:p w14:paraId="3DB00C18" w14:textId="77777777" w:rsidR="00976CF9" w:rsidRDefault="00976CF9" w:rsidP="000953E1">
      <w:pPr>
        <w:pStyle w:val="Odstavecseseznamem"/>
        <w:numPr>
          <w:ilvl w:val="0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556"/>
        <w:contextualSpacing/>
        <w:jc w:val="both"/>
      </w:pPr>
      <w:r>
        <w:t>Oprava mechanizmu otevírání oken a závěsů</w:t>
      </w:r>
    </w:p>
    <w:p w14:paraId="3DB00C19" w14:textId="77777777" w:rsidR="00976CF9" w:rsidRDefault="00976CF9" w:rsidP="000953E1">
      <w:pPr>
        <w:pStyle w:val="Odstavecseseznamem"/>
        <w:numPr>
          <w:ilvl w:val="1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všechna opravovaná okna musí být lehce uzavíratelná i otevíratelná jednou rukou</w:t>
      </w:r>
    </w:p>
    <w:p w14:paraId="3DB00C1A" w14:textId="77777777" w:rsidR="00976CF9" w:rsidRDefault="00976CF9" w:rsidP="000953E1">
      <w:pPr>
        <w:pStyle w:val="Odstavecseseznamem"/>
        <w:numPr>
          <w:ilvl w:val="1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požadujeme úpravu zarážek rozvorových tyčí i rozvorových tyčí samotných (jejich vyrovnání, popř. nahrazení novými), tak aby byl splněn výše uvedený požadavek na lehkou otevíratelnost okna jednou rukou</w:t>
      </w:r>
    </w:p>
    <w:p w14:paraId="3DB00C1B" w14:textId="77777777" w:rsidR="00976CF9" w:rsidRDefault="00976CF9" w:rsidP="000953E1">
      <w:pPr>
        <w:pStyle w:val="Odstavecseseznamem"/>
        <w:numPr>
          <w:ilvl w:val="1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promazání a seřízení mechanizmu otevírání oken</w:t>
      </w:r>
    </w:p>
    <w:p w14:paraId="3DB00C1C" w14:textId="77777777" w:rsidR="00976CF9" w:rsidRDefault="00976CF9" w:rsidP="000953E1">
      <w:pPr>
        <w:pStyle w:val="Odstavecseseznamem"/>
        <w:numPr>
          <w:ilvl w:val="1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promazání a seřízení závěsů oken tak, aby okna dorážela do rámu ve správné, výrobně předpokládané poloze</w:t>
      </w:r>
    </w:p>
    <w:p w14:paraId="3DB00C1D" w14:textId="77777777" w:rsidR="00976CF9" w:rsidRDefault="00976CF9" w:rsidP="00976CF9">
      <w:pPr>
        <w:pStyle w:val="Odstavecseseznamem"/>
        <w:tabs>
          <w:tab w:val="left" w:pos="1276"/>
        </w:tabs>
        <w:ind w:left="1276" w:hanging="556"/>
        <w:jc w:val="both"/>
      </w:pPr>
    </w:p>
    <w:p w14:paraId="3DB00C1E" w14:textId="77777777" w:rsidR="00F721F8" w:rsidRDefault="00F721F8" w:rsidP="00976CF9">
      <w:pPr>
        <w:pStyle w:val="Odstavecseseznamem"/>
        <w:tabs>
          <w:tab w:val="left" w:pos="1276"/>
        </w:tabs>
        <w:ind w:left="1276" w:hanging="556"/>
        <w:jc w:val="both"/>
      </w:pPr>
    </w:p>
    <w:p w14:paraId="3DB00C1F" w14:textId="77777777" w:rsidR="00976CF9" w:rsidRDefault="00976CF9" w:rsidP="000953E1">
      <w:pPr>
        <w:pStyle w:val="Odstavecseseznamem"/>
        <w:numPr>
          <w:ilvl w:val="0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556"/>
        <w:contextualSpacing/>
        <w:jc w:val="both"/>
      </w:pPr>
      <w:r>
        <w:t>Venkovní parapety</w:t>
      </w:r>
    </w:p>
    <w:p w14:paraId="3DB00C20" w14:textId="77777777" w:rsidR="00976CF9" w:rsidRDefault="00976CF9" w:rsidP="000953E1">
      <w:pPr>
        <w:pStyle w:val="Odstavecseseznamem"/>
        <w:numPr>
          <w:ilvl w:val="1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revidován bude styk vnějšího parapetu a rámu okna</w:t>
      </w:r>
    </w:p>
    <w:p w14:paraId="3DB00C21" w14:textId="77777777" w:rsidR="00976CF9" w:rsidRDefault="00976CF9" w:rsidP="000953E1">
      <w:pPr>
        <w:pStyle w:val="Odstavecseseznamem"/>
        <w:numPr>
          <w:ilvl w:val="1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na styku vnějšího parapetu a rámu okna bude doplněno tmelení objednatelem předem odsouhlaseným k tomuto účelu určeným tmelem (zakázáno je použití silikonového tmelu), po odsouhlasení objednatelem budou rovněž doplněny nebo nahrazeny chybějící popř. zkorodované spojovací prvky, styk bude řemeslně začištěn</w:t>
      </w:r>
    </w:p>
    <w:p w14:paraId="3DB00C22" w14:textId="77777777" w:rsidR="00976CF9" w:rsidRDefault="00976CF9" w:rsidP="000953E1">
      <w:pPr>
        <w:pStyle w:val="Odstavecseseznamem"/>
        <w:numPr>
          <w:ilvl w:val="1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ve</w:t>
      </w:r>
      <w:r w:rsidR="00F721F8">
        <w:t>n</w:t>
      </w:r>
      <w:r>
        <w:t>kovní parapety budou natřeny nátěrem základním a dvojnásobným syntetickým nátěrem vrchním, který musí co do materiálu i odstínu předem odsouhlasit objednatel</w:t>
      </w:r>
    </w:p>
    <w:p w14:paraId="3DB00C23" w14:textId="77777777" w:rsidR="00976CF9" w:rsidRDefault="00976CF9" w:rsidP="00976CF9">
      <w:pPr>
        <w:pStyle w:val="Odstavecseseznamem"/>
        <w:tabs>
          <w:tab w:val="left" w:pos="1276"/>
        </w:tabs>
        <w:ind w:left="1276" w:hanging="556"/>
        <w:jc w:val="both"/>
      </w:pPr>
    </w:p>
    <w:p w14:paraId="3DB00C24" w14:textId="77777777" w:rsidR="00F721F8" w:rsidRDefault="00F721F8" w:rsidP="00976CF9">
      <w:pPr>
        <w:pStyle w:val="Odstavecseseznamem"/>
        <w:tabs>
          <w:tab w:val="left" w:pos="1276"/>
        </w:tabs>
        <w:ind w:left="1276" w:hanging="556"/>
        <w:jc w:val="both"/>
      </w:pPr>
    </w:p>
    <w:p w14:paraId="3DB00C25" w14:textId="77777777" w:rsidR="00976CF9" w:rsidRDefault="00976CF9" w:rsidP="000953E1">
      <w:pPr>
        <w:pStyle w:val="Odstavecseseznamem"/>
        <w:numPr>
          <w:ilvl w:val="0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556"/>
        <w:contextualSpacing/>
        <w:jc w:val="both"/>
      </w:pPr>
      <w:r>
        <w:t>Kompletace díla</w:t>
      </w:r>
    </w:p>
    <w:p w14:paraId="3DB00C26" w14:textId="77777777" w:rsidR="000953E1" w:rsidRDefault="000953E1" w:rsidP="000953E1">
      <w:pPr>
        <w:pStyle w:val="Textkomente"/>
        <w:numPr>
          <w:ilvl w:val="1"/>
          <w:numId w:val="50"/>
        </w:numPr>
        <w:spacing w:line="240" w:lineRule="auto"/>
        <w:ind w:hanging="807"/>
      </w:pPr>
      <w:r>
        <w:t>instalace nového silikonového těsnění do drážky</w:t>
      </w:r>
    </w:p>
    <w:p w14:paraId="3DB00C27" w14:textId="77777777" w:rsidR="00976CF9" w:rsidRDefault="00976CF9" w:rsidP="000953E1">
      <w:pPr>
        <w:pStyle w:val="Odstavecseseznamem"/>
        <w:numPr>
          <w:ilvl w:val="1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po provedení opravy jednotlivých částí okna (křídlo + rám), dřevěného obkladu špalet i vnitřního parapetu bude každé okno zkompletováno, seřízeno a bude přizván objednatel ke zkoušce funkčnosti okna</w:t>
      </w:r>
    </w:p>
    <w:p w14:paraId="3DB00C28" w14:textId="77777777" w:rsidR="00976CF9" w:rsidRDefault="00976CF9" w:rsidP="00976CF9">
      <w:pPr>
        <w:pStyle w:val="Odstavecseseznamem"/>
        <w:tabs>
          <w:tab w:val="left" w:pos="1276"/>
        </w:tabs>
        <w:ind w:left="1276" w:hanging="556"/>
        <w:jc w:val="both"/>
      </w:pPr>
    </w:p>
    <w:p w14:paraId="3DB00C29" w14:textId="77777777" w:rsidR="00F721F8" w:rsidRDefault="00F721F8" w:rsidP="00976CF9">
      <w:pPr>
        <w:pStyle w:val="Odstavecseseznamem"/>
        <w:tabs>
          <w:tab w:val="left" w:pos="1276"/>
        </w:tabs>
        <w:ind w:left="1276" w:hanging="556"/>
        <w:jc w:val="both"/>
      </w:pPr>
    </w:p>
    <w:p w14:paraId="3DB00C2A" w14:textId="77777777" w:rsidR="00976CF9" w:rsidRDefault="00976CF9" w:rsidP="000953E1">
      <w:pPr>
        <w:pStyle w:val="Odstavecseseznamem"/>
        <w:numPr>
          <w:ilvl w:val="0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556"/>
        <w:contextualSpacing/>
        <w:jc w:val="both"/>
      </w:pPr>
      <w:r>
        <w:t>Pomocné a přidružené práce</w:t>
      </w:r>
    </w:p>
    <w:p w14:paraId="3DB00C2B" w14:textId="77777777" w:rsidR="00976CF9" w:rsidRDefault="00976CF9" w:rsidP="000953E1">
      <w:pPr>
        <w:pStyle w:val="Odstavecseseznamem"/>
        <w:numPr>
          <w:ilvl w:val="1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 xml:space="preserve">zřízení a odstranění lešení </w:t>
      </w:r>
    </w:p>
    <w:p w14:paraId="3DB00C2C" w14:textId="77777777" w:rsidR="00976CF9" w:rsidRDefault="00976CF9" w:rsidP="000953E1">
      <w:pPr>
        <w:pStyle w:val="Odstavecseseznamem"/>
        <w:numPr>
          <w:ilvl w:val="1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lastRenderedPageBreak/>
        <w:t>pečlivé zakrývání ostatních prvků a konstrukcí v dotčených prostorách vč. dodávky zakrývacího materiálu</w:t>
      </w:r>
    </w:p>
    <w:p w14:paraId="3DB00C2D" w14:textId="77777777" w:rsidR="00976CF9" w:rsidRDefault="00976CF9" w:rsidP="000953E1">
      <w:pPr>
        <w:pStyle w:val="Odstavecseseznamem"/>
        <w:numPr>
          <w:ilvl w:val="1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průběžný úklid pracoviště (min. 1x za směnu)</w:t>
      </w:r>
    </w:p>
    <w:p w14:paraId="3DB00C2E" w14:textId="77777777" w:rsidR="00976CF9" w:rsidRDefault="00976CF9" w:rsidP="000953E1">
      <w:pPr>
        <w:pStyle w:val="Odstavecseseznamem"/>
        <w:numPr>
          <w:ilvl w:val="1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průběžný úklid transportních cest (min. 2x za směnu)</w:t>
      </w:r>
    </w:p>
    <w:p w14:paraId="3DB00C2F" w14:textId="77777777" w:rsidR="00976CF9" w:rsidRDefault="00976CF9" w:rsidP="000953E1">
      <w:pPr>
        <w:pStyle w:val="Odstavecseseznamem"/>
        <w:numPr>
          <w:ilvl w:val="1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odvoz a likvidace odpadu</w:t>
      </w:r>
    </w:p>
    <w:p w14:paraId="3DB00C30" w14:textId="77777777" w:rsidR="00976CF9" w:rsidRDefault="00976CF9" w:rsidP="000953E1">
      <w:pPr>
        <w:pStyle w:val="Odstavecseseznamem"/>
        <w:numPr>
          <w:ilvl w:val="1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r>
        <w:t xml:space="preserve">doprava materiálu do areálu </w:t>
      </w:r>
      <w:proofErr w:type="spellStart"/>
      <w:r>
        <w:t>ČRo</w:t>
      </w:r>
      <w:proofErr w:type="spellEnd"/>
      <w:r>
        <w:t xml:space="preserve"> </w:t>
      </w:r>
    </w:p>
    <w:p w14:paraId="3DB00C31" w14:textId="77777777" w:rsidR="00976CF9" w:rsidRDefault="00976CF9" w:rsidP="000953E1">
      <w:pPr>
        <w:pStyle w:val="Odstavecseseznamem"/>
        <w:numPr>
          <w:ilvl w:val="1"/>
          <w:numId w:val="5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276"/>
        </w:tabs>
        <w:spacing w:after="200" w:line="276" w:lineRule="auto"/>
        <w:ind w:left="1276" w:hanging="283"/>
        <w:contextualSpacing/>
        <w:jc w:val="both"/>
      </w:pPr>
      <w:proofErr w:type="spellStart"/>
      <w:r>
        <w:t>vnitrostaveništní</w:t>
      </w:r>
      <w:proofErr w:type="spellEnd"/>
      <w:r>
        <w:t xml:space="preserve"> doprava materiálu</w:t>
      </w:r>
    </w:p>
    <w:p w14:paraId="3DB00C32" w14:textId="77777777" w:rsidR="00976CF9" w:rsidRDefault="00976CF9" w:rsidP="00976CF9">
      <w:pPr>
        <w:pStyle w:val="Odstavecseseznamem"/>
        <w:ind w:left="1800"/>
        <w:jc w:val="both"/>
      </w:pPr>
    </w:p>
    <w:p w14:paraId="3DB00C33" w14:textId="77777777" w:rsidR="00976CF9" w:rsidRDefault="00976CF9" w:rsidP="00976CF9">
      <w:pPr>
        <w:pStyle w:val="Odstavecseseznamem"/>
        <w:ind w:left="1418"/>
        <w:jc w:val="both"/>
      </w:pPr>
    </w:p>
    <w:p w14:paraId="3DB00C34" w14:textId="77777777" w:rsidR="00976CF9" w:rsidRDefault="00976CF9" w:rsidP="00976CF9">
      <w:pPr>
        <w:pStyle w:val="Odstavecseseznamem"/>
        <w:numPr>
          <w:ilvl w:val="0"/>
          <w:numId w:val="40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284" w:hanging="284"/>
        <w:contextualSpacing/>
        <w:rPr>
          <w:u w:val="single"/>
        </w:rPr>
      </w:pPr>
      <w:r>
        <w:rPr>
          <w:u w:val="single"/>
        </w:rPr>
        <w:t xml:space="preserve">Specifika provádění stavebních prací v prostoru vysílacího a výrobního komplexu </w:t>
      </w:r>
      <w:proofErr w:type="spellStart"/>
      <w:r>
        <w:rPr>
          <w:u w:val="single"/>
        </w:rPr>
        <w:t>ČRo</w:t>
      </w:r>
      <w:proofErr w:type="spellEnd"/>
      <w:r>
        <w:rPr>
          <w:u w:val="single"/>
        </w:rPr>
        <w:t xml:space="preserve"> </w:t>
      </w:r>
      <w:r w:rsidR="00C158F0">
        <w:rPr>
          <w:u w:val="single"/>
        </w:rPr>
        <w:t>Ostrava</w:t>
      </w:r>
      <w:r w:rsidRPr="00A260BD">
        <w:rPr>
          <w:u w:val="single"/>
        </w:rPr>
        <w:t>:</w:t>
      </w:r>
    </w:p>
    <w:p w14:paraId="3DB00C35" w14:textId="77777777" w:rsidR="00976CF9" w:rsidRPr="00A260BD" w:rsidRDefault="00976CF9" w:rsidP="00976CF9">
      <w:pPr>
        <w:pStyle w:val="Odstavecseseznamem"/>
        <w:ind w:left="284"/>
        <w:rPr>
          <w:u w:val="single"/>
        </w:rPr>
      </w:pPr>
    </w:p>
    <w:p w14:paraId="3DB00C36" w14:textId="77777777" w:rsidR="00976CF9" w:rsidRDefault="00976CF9" w:rsidP="00976CF9">
      <w:pPr>
        <w:pStyle w:val="Odstavecseseznamem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>
        <w:t>Rekonstrukce probíhá v prostoru, který je obklopen rozhlasovými studii s trvalým vysíláním stanic Českého rozhlasu.</w:t>
      </w:r>
    </w:p>
    <w:p w14:paraId="3DB00C37" w14:textId="77777777" w:rsidR="00976CF9" w:rsidRDefault="00976CF9" w:rsidP="00976CF9">
      <w:pPr>
        <w:pStyle w:val="Odstavecseseznamem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>
        <w:t xml:space="preserve">S ohledem na výše uvedené je objednatel oprávněn pozastavit provádění těch prací, které negativně ovlivňují kvalitu vysílání Českého rozhlasu Ostrava.   </w:t>
      </w:r>
    </w:p>
    <w:p w14:paraId="3DB00C38" w14:textId="77777777" w:rsidR="00976CF9" w:rsidRDefault="00976CF9" w:rsidP="00976CF9">
      <w:pPr>
        <w:pStyle w:val="Odstavecseseznamem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>
        <w:t>S ohledem na provádění prací v prostorách, kde je prováděna duševně náročná činnost (příprava vysílání a výroby rozhlasových pořadů) je zhotovitel povinen koordinovat harmonogram provádění prací s objednatelem. Zhotovitel je tedy povinen předložit s týdenním předstihem k odsouhlasení harmonogram postupu prací na další týden. Objednatelem odsouhlasený harmonogram je zhotovitel povinen plnit.</w:t>
      </w:r>
    </w:p>
    <w:p w14:paraId="3DB00C39" w14:textId="77777777" w:rsidR="00976CF9" w:rsidRDefault="00976CF9" w:rsidP="00976CF9">
      <w:pPr>
        <w:pStyle w:val="Odstavecseseznamem"/>
        <w:numPr>
          <w:ilvl w:val="0"/>
          <w:numId w:val="4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</w:pPr>
      <w:r>
        <w:t>Všechny rozměry stávajících konstrukcí a prvků jsou pouze orientační a je třeba je na místě zaměřit a ověřeným rozměrů přizpůsobit úpravu stávajících i výrobu nových prvků a konstrukcí, které jsou součástí předmětu díla.</w:t>
      </w:r>
    </w:p>
    <w:p w14:paraId="3DB00C3A" w14:textId="77777777" w:rsidR="00976CF9" w:rsidRPr="001F6D0A" w:rsidRDefault="00976CF9" w:rsidP="00976CF9"/>
    <w:p w14:paraId="3DB00C3B" w14:textId="77777777" w:rsidR="00E81339" w:rsidRPr="001F6D0A" w:rsidRDefault="00E81339" w:rsidP="00E81339"/>
    <w:p w14:paraId="3DB00C3C" w14:textId="77777777" w:rsidR="006210F7" w:rsidRPr="001F6D0A" w:rsidRDefault="006210F7" w:rsidP="006210F7"/>
    <w:p w14:paraId="3DB00C3D" w14:textId="77777777" w:rsidR="006210F7" w:rsidRDefault="006210F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>
        <w:rPr>
          <w:b/>
        </w:rPr>
        <w:br w:type="page"/>
      </w:r>
    </w:p>
    <w:p w14:paraId="3DB00C3E" w14:textId="77777777" w:rsidR="00E81339" w:rsidRDefault="00E81339" w:rsidP="005F4014">
      <w:pPr>
        <w:pStyle w:val="ListNumber-ContractCzechRadio"/>
        <w:numPr>
          <w:ilvl w:val="0"/>
          <w:numId w:val="0"/>
        </w:numPr>
        <w:jc w:val="center"/>
        <w:rPr>
          <w:b/>
        </w:rPr>
      </w:pPr>
    </w:p>
    <w:p w14:paraId="3DB00C3F" w14:textId="77777777" w:rsidR="00D66177" w:rsidRPr="005F4014" w:rsidRDefault="0035512C" w:rsidP="005F4014">
      <w:pPr>
        <w:pStyle w:val="ListNumber-ContractCzechRadio"/>
        <w:numPr>
          <w:ilvl w:val="0"/>
          <w:numId w:val="0"/>
        </w:numPr>
        <w:jc w:val="center"/>
      </w:pPr>
      <w:r w:rsidRPr="0035512C">
        <w:rPr>
          <w:b/>
        </w:rPr>
        <w:t xml:space="preserve">PŘÍLOHA Č. 5 – </w:t>
      </w:r>
      <w:r w:rsidRPr="005F4014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14:paraId="3DB00C40" w14:textId="77777777" w:rsidR="00D66177" w:rsidRPr="00E81339" w:rsidRDefault="00D66177" w:rsidP="00E81339">
      <w:pPr>
        <w:pStyle w:val="Heading-Number-ContractCzechRadio"/>
        <w:numPr>
          <w:ilvl w:val="0"/>
          <w:numId w:val="47"/>
        </w:numPr>
        <w:rPr>
          <w:color w:val="auto"/>
        </w:rPr>
      </w:pPr>
      <w:r w:rsidRPr="00E81339">
        <w:rPr>
          <w:color w:val="auto"/>
        </w:rPr>
        <w:t>Úvodní ustanovení</w:t>
      </w:r>
    </w:p>
    <w:p w14:paraId="3DB00C41" w14:textId="77777777" w:rsidR="00D66177" w:rsidRPr="003E2A92" w:rsidRDefault="00D66177" w:rsidP="00D66177">
      <w:pPr>
        <w:pStyle w:val="ListNumber-ContractCzechRadio"/>
        <w:jc w:val="both"/>
      </w:pPr>
      <w:r w:rsidRPr="003E2A92">
        <w:t xml:space="preserve">Tyto podmínky platí pro výkon veškerých smluvených činností externích osob a jejich </w:t>
      </w:r>
      <w:r w:rsidR="003B4816">
        <w:t>pod</w:t>
      </w:r>
      <w:r w:rsidR="003B4816" w:rsidRPr="003E2A92">
        <w:t xml:space="preserve">dodavatelů </w:t>
      </w:r>
      <w:r w:rsidRPr="003E2A92">
        <w:t>v objektech Českého rozhlasu (dále jen jako „</w:t>
      </w:r>
      <w:proofErr w:type="spellStart"/>
      <w:r w:rsidRPr="003E2A92">
        <w:t>ČRo</w:t>
      </w:r>
      <w:proofErr w:type="spellEnd"/>
      <w:r w:rsidRPr="003E2A92">
        <w:t xml:space="preserve">“) a jsou přílohou smlouvy, na základě které externí osoba provádí činnosti či poskytuje služby pro </w:t>
      </w:r>
      <w:proofErr w:type="spellStart"/>
      <w:r w:rsidRPr="003E2A92">
        <w:t>ČRo</w:t>
      </w:r>
      <w:proofErr w:type="spellEnd"/>
      <w:r w:rsidRPr="003E2A92">
        <w:t xml:space="preserve">. </w:t>
      </w:r>
    </w:p>
    <w:p w14:paraId="3DB00C42" w14:textId="77777777" w:rsidR="00D66177" w:rsidRPr="003E2A92" w:rsidRDefault="00D66177" w:rsidP="00D66177">
      <w:pPr>
        <w:pStyle w:val="ListNumber-ContractCzechRadio"/>
        <w:jc w:val="both"/>
      </w:pPr>
      <w:r w:rsidRPr="003E2A92">
        <w:t xml:space="preserve">Externí osoby jsou povinny si počínat tak, aby neohrožovaly zdraví, životy zaměstnanců a dalších osob v objektech </w:t>
      </w:r>
      <w:proofErr w:type="spellStart"/>
      <w:r w:rsidRPr="003E2A92">
        <w:t>ČRo</w:t>
      </w:r>
      <w:proofErr w:type="spellEnd"/>
      <w:r w:rsidRPr="003E2A92">
        <w:t xml:space="preserve"> nebo životní prostředí provozováním nebezpečných činností. </w:t>
      </w:r>
    </w:p>
    <w:p w14:paraId="3DB00C43" w14:textId="77777777" w:rsidR="00D66177" w:rsidRPr="003E2A92" w:rsidRDefault="00D66177" w:rsidP="00D66177">
      <w:pPr>
        <w:pStyle w:val="ListNumber-ContractCzechRadio"/>
        <w:jc w:val="both"/>
      </w:pPr>
      <w:r w:rsidRPr="003E2A92">
        <w:t xml:space="preserve">Externí osoby jsou povinny si počínat tak, aby nedocházelo k pracovním úrazům a byly dodržovány zásady BOZP, PO, ochrany ŽP a další níže uvedené zásady práce v objektech </w:t>
      </w:r>
      <w:proofErr w:type="spellStart"/>
      <w:r w:rsidRPr="003E2A92">
        <w:t>ČRo</w:t>
      </w:r>
      <w:proofErr w:type="spellEnd"/>
      <w:r w:rsidRPr="003E2A92">
        <w:t xml:space="preserve">. Externí osoby odpovídají za dodržování těchto zásad svými </w:t>
      </w:r>
      <w:r w:rsidR="003B4816">
        <w:t>pod</w:t>
      </w:r>
      <w:r w:rsidR="003B4816" w:rsidRPr="003E2A92">
        <w:t>dodavateli</w:t>
      </w:r>
      <w:r w:rsidRPr="003E2A92">
        <w:t xml:space="preserve">. </w:t>
      </w:r>
    </w:p>
    <w:p w14:paraId="3DB00C44" w14:textId="77777777" w:rsidR="00D66177" w:rsidRPr="003E2A92" w:rsidRDefault="00D66177" w:rsidP="00D66177">
      <w:pPr>
        <w:pStyle w:val="ListNumber-ContractCzechRadio"/>
        <w:jc w:val="both"/>
      </w:pPr>
      <w:r w:rsidRPr="003E2A92">
        <w:t xml:space="preserve">Odpovědní zaměstnanci </w:t>
      </w:r>
      <w:proofErr w:type="spellStart"/>
      <w:r w:rsidRPr="003E2A92">
        <w:t>ČRo</w:t>
      </w:r>
      <w:proofErr w:type="spellEnd"/>
      <w:r w:rsidRPr="003E2A92">
        <w:t xml:space="preserve"> jsou oprávněni kontrolovat, zda externí osoby plní povinnosti uložené v oblasti BOZP, PO a ochrany ŽP nebo těmito podmínkami a tyto osoby jsou povinny takovou kontrolu strpět. </w:t>
      </w:r>
    </w:p>
    <w:p w14:paraId="3DB00C45" w14:textId="77777777" w:rsidR="00D66177" w:rsidRPr="003E2A92" w:rsidRDefault="00D66177" w:rsidP="00D66177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BOZP a PO</w:t>
      </w:r>
    </w:p>
    <w:p w14:paraId="3DB00C46" w14:textId="77777777" w:rsidR="00D66177" w:rsidRPr="003E2A92" w:rsidRDefault="00D66177" w:rsidP="00D66177">
      <w:pPr>
        <w:pStyle w:val="ListNumber-ContractCzechRadio"/>
        <w:jc w:val="both"/>
      </w:pPr>
      <w:r w:rsidRPr="003E2A92">
        <w:t xml:space="preserve">Odpovědný zástupce externí osoby je povinen předat na výzvu </w:t>
      </w:r>
      <w:proofErr w:type="spellStart"/>
      <w:r w:rsidRPr="003E2A92">
        <w:t>ČRo</w:t>
      </w:r>
      <w:proofErr w:type="spellEnd"/>
      <w:r w:rsidRPr="003E2A92">
        <w:t xml:space="preserve"> seznam osob, které budou vykonávat činnosti v objektu </w:t>
      </w:r>
      <w:proofErr w:type="spellStart"/>
      <w:r w:rsidRPr="003E2A92">
        <w:t>ČRo</w:t>
      </w:r>
      <w:proofErr w:type="spellEnd"/>
      <w:r w:rsidRPr="003E2A92">
        <w:t xml:space="preserve"> a předem hlásit případné změny těchto osob. </w:t>
      </w:r>
    </w:p>
    <w:p w14:paraId="3DB00C47" w14:textId="77777777" w:rsidR="00D66177" w:rsidRPr="003E2A92" w:rsidRDefault="00D66177" w:rsidP="00D66177">
      <w:pPr>
        <w:pStyle w:val="ListNumber-ContractCzechRadio"/>
        <w:jc w:val="both"/>
      </w:pPr>
      <w:r w:rsidRPr="003E2A92">
        <w:t xml:space="preserve">Veškeré povinnosti stanovené těmito podmínkami vůči zaměstnancům externí osoby, je externí osoba povinna plnit i ve vztahu ke svým </w:t>
      </w:r>
      <w:r w:rsidR="003B4816">
        <w:t>pod</w:t>
      </w:r>
      <w:r w:rsidR="003B4816" w:rsidRPr="003E2A92">
        <w:t xml:space="preserve">dodavatelům </w:t>
      </w:r>
      <w:r w:rsidRPr="003E2A92">
        <w:t xml:space="preserve">a jejich zaměstnancům. </w:t>
      </w:r>
    </w:p>
    <w:p w14:paraId="3DB00C48" w14:textId="77777777" w:rsidR="00D66177" w:rsidRPr="003E2A92" w:rsidRDefault="00D66177" w:rsidP="00D66177">
      <w:pPr>
        <w:pStyle w:val="ListNumber-ContractCzechRadio"/>
        <w:jc w:val="both"/>
      </w:pPr>
      <w:r w:rsidRPr="003E2A92">
        <w:t xml:space="preserve">Externí osoby jsou povinny si počínat v souladu s obecnými zásadami BOZP, PO a ochrany ŽP a interními předpisy </w:t>
      </w:r>
      <w:proofErr w:type="spellStart"/>
      <w:r w:rsidRPr="003E2A92">
        <w:t>ČRo</w:t>
      </w:r>
      <w:proofErr w:type="spellEnd"/>
      <w:r w:rsidRPr="003E2A92">
        <w:t>, které tyto zásady konkretizují a jsou povinny přijmout opatření k prevenci rizik ve vztahu k vlastním zaměstnancům a dalším osobám.</w:t>
      </w:r>
    </w:p>
    <w:p w14:paraId="3DB00C49" w14:textId="77777777" w:rsidR="00D66177" w:rsidRPr="003E2A92" w:rsidRDefault="00D66177" w:rsidP="00D66177">
      <w:pPr>
        <w:pStyle w:val="ListNumber-ContractCzechRadio"/>
        <w:jc w:val="both"/>
      </w:pPr>
      <w:r w:rsidRPr="003E2A92">
        <w:t xml:space="preserve">Externí osoby jsou povinny respektovat kontrolní činnost osob odborných organizačních útvarů </w:t>
      </w:r>
      <w:proofErr w:type="spellStart"/>
      <w:r w:rsidRPr="003E2A92">
        <w:t>ČRo</w:t>
      </w:r>
      <w:proofErr w:type="spellEnd"/>
      <w:r w:rsidRPr="003E2A92">
        <w:t xml:space="preserve"> z oblasti BOZP a PO a jiných odpovědných osob např. </w:t>
      </w:r>
      <w:r>
        <w:t xml:space="preserve">pracovník recepce, </w:t>
      </w:r>
      <w:r w:rsidRPr="003E2A92">
        <w:t xml:space="preserve">vrátný, zaměstnanci </w:t>
      </w:r>
      <w:r>
        <w:t xml:space="preserve">oddělení podpůrných služeb </w:t>
      </w:r>
      <w:r w:rsidRPr="003E2A92">
        <w:t xml:space="preserve">(dále jen jako „odpovědný zaměstnanec“). </w:t>
      </w:r>
    </w:p>
    <w:p w14:paraId="3DB00C4A" w14:textId="77777777" w:rsidR="00D66177" w:rsidRPr="003E2A92" w:rsidRDefault="00D66177" w:rsidP="00D66177">
      <w:pPr>
        <w:pStyle w:val="ListNumber-ContractCzechRadio"/>
        <w:jc w:val="both"/>
      </w:pPr>
      <w:r w:rsidRPr="003E2A92">
        <w:t xml:space="preserve">Externí osoba je povinna se seznámit s interními předpisy a riziky BOZP a PO prostřednictvím školení provedeného odpovědným zaměstnancem </w:t>
      </w:r>
      <w:proofErr w:type="spellStart"/>
      <w:r w:rsidRPr="003E2A92">
        <w:t>ČRo</w:t>
      </w:r>
      <w:proofErr w:type="spellEnd"/>
      <w:r w:rsidRPr="003E2A92">
        <w:t xml:space="preserve"> a za tímto účelem vyslat odpovědného zástupce, který je povinen poté vyškolit i ostatní zaměstnance externí osoby včetně </w:t>
      </w:r>
      <w:r w:rsidR="003B4816">
        <w:t>pod</w:t>
      </w:r>
      <w:r w:rsidR="003B4816" w:rsidRPr="003E2A92">
        <w:t>dodavatelů</w:t>
      </w:r>
      <w:r w:rsidRPr="003F64F7">
        <w:t xml:space="preserve">. </w:t>
      </w:r>
      <w:r w:rsidRPr="00BB23B6">
        <w:t>Zároveň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 xml:space="preserve">Tento zástupce externí osoby je odpovědný za dodržování předpisů BOZP a PO ze strany externí osoby, pokud není písemně stanoveno jinak.  </w:t>
      </w:r>
    </w:p>
    <w:p w14:paraId="3DB00C4B" w14:textId="77777777" w:rsidR="00D66177" w:rsidRPr="003E2A92" w:rsidRDefault="00D66177" w:rsidP="00D66177">
      <w:pPr>
        <w:pStyle w:val="ListNumber-ContractCzechRadio"/>
        <w:jc w:val="both"/>
      </w:pPr>
      <w:r w:rsidRPr="003E2A92">
        <w:t xml:space="preserve">Externí osoby odpovídají za odbornou a zdravotní způsobilost svých zaměstnanců včetně svých </w:t>
      </w:r>
      <w:r w:rsidR="003B4816">
        <w:t>pod</w:t>
      </w:r>
      <w:r w:rsidR="003B4816" w:rsidRPr="003E2A92">
        <w:t>dodavatelů</w:t>
      </w:r>
      <w:r w:rsidRPr="003E2A92">
        <w:t>.</w:t>
      </w:r>
    </w:p>
    <w:p w14:paraId="3DB00C4C" w14:textId="77777777" w:rsidR="00D66177" w:rsidRPr="003E2A92" w:rsidRDefault="00D66177" w:rsidP="00D66177">
      <w:pPr>
        <w:pStyle w:val="ListNumber-ContractCzechRadio"/>
        <w:jc w:val="both"/>
      </w:pPr>
      <w:r w:rsidRPr="003E2A92">
        <w:t>Externí osoby jsou zejména povinny:</w:t>
      </w:r>
    </w:p>
    <w:p w14:paraId="3DB00C4D" w14:textId="77777777" w:rsidR="00D66177" w:rsidRPr="003E2A92" w:rsidRDefault="00D66177" w:rsidP="00D66177">
      <w:pPr>
        <w:pStyle w:val="ListLetter-ContractCzechRadio"/>
        <w:jc w:val="both"/>
      </w:pPr>
      <w:r w:rsidRPr="003E2A92">
        <w:t xml:space="preserve">seznámit se s riziky, jež mohou při jejich činnostech v </w:t>
      </w:r>
      <w:proofErr w:type="spellStart"/>
      <w:r w:rsidRPr="003E2A92">
        <w:t>ČRo</w:t>
      </w:r>
      <w:proofErr w:type="spellEnd"/>
      <w:r w:rsidRPr="003E2A92">
        <w:t xml:space="preserve"> vzniknout a provést bezpečnostní opatření k eliminaci těchto rizik a písemně o tom informovat odpovědného zaměstnance </w:t>
      </w:r>
      <w:proofErr w:type="spellStart"/>
      <w:r w:rsidRPr="003E2A92">
        <w:t>ČRo</w:t>
      </w:r>
      <w:proofErr w:type="spellEnd"/>
      <w:r w:rsidRPr="003E2A92">
        <w:t xml:space="preserve"> podle § 101 odst. 3 zákona č. 262/2006 Sb., zákoník práce. Externí </w:t>
      </w:r>
      <w:r w:rsidRPr="003E2A92">
        <w:lastRenderedPageBreak/>
        <w:t xml:space="preserve">osoba není oprávněna zahájit činnost, pokud neprovedla školení BOZP a PO u všech zaměstnanců externí osoby včetně </w:t>
      </w:r>
      <w:r w:rsidR="003B4816">
        <w:t>pod</w:t>
      </w:r>
      <w:r w:rsidR="003B4816" w:rsidRPr="003E2A92">
        <w:t>dodavatelů</w:t>
      </w:r>
      <w:r w:rsidRPr="003E2A92">
        <w:t xml:space="preserve">, kteří budou pracovat v objektech </w:t>
      </w:r>
      <w:proofErr w:type="spellStart"/>
      <w:r w:rsidRPr="003E2A92">
        <w:t>ČRo</w:t>
      </w:r>
      <w:proofErr w:type="spellEnd"/>
      <w:r w:rsidRPr="003E2A92">
        <w:t>. Externí osoba je povinna na vyžádání odpovědného zaměstnance předložit doklad o provedení školení dle předchozí věty,</w:t>
      </w:r>
    </w:p>
    <w:p w14:paraId="3DB00C4E" w14:textId="77777777" w:rsidR="00D66177" w:rsidRPr="003E2A92" w:rsidRDefault="00D66177" w:rsidP="00D66177">
      <w:pPr>
        <w:pStyle w:val="ListLetter-ContractCzechRadio"/>
        <w:jc w:val="both"/>
      </w:pPr>
      <w:r w:rsidRPr="003E2A92">
        <w:t>zajistit, aby jejich zaměstnanci nevstupovali do prostor, které nejsou určeny k jejich činnosti,</w:t>
      </w:r>
    </w:p>
    <w:p w14:paraId="3DB00C4F" w14:textId="77777777" w:rsidR="00D66177" w:rsidRPr="003E2A92" w:rsidRDefault="00D66177" w:rsidP="00D66177">
      <w:pPr>
        <w:pStyle w:val="ListLetter-ContractCzechRadio"/>
        <w:jc w:val="both"/>
      </w:pPr>
      <w:r w:rsidRPr="003E2A92">
        <w:t>zajistit označení svých zaměstnanců na pracovních či ochranných oděvech tak, aby bylo zřejmé, že se jedná o externí osoby,</w:t>
      </w:r>
    </w:p>
    <w:p w14:paraId="3DB00C50" w14:textId="77777777" w:rsidR="00D66177" w:rsidRPr="003E2A92" w:rsidRDefault="00D66177" w:rsidP="00D66177">
      <w:pPr>
        <w:pStyle w:val="ListLetter-ContractCzechRadio"/>
        <w:jc w:val="both"/>
      </w:pPr>
      <w:r w:rsidRPr="003E2A92">
        <w:t>dbát pokynů příslušného odpovědného zaměstnance a jím stanovených bezpečnostních opatření a poskytovat mu potřebnou součinnost,</w:t>
      </w:r>
    </w:p>
    <w:p w14:paraId="3DB00C51" w14:textId="77777777" w:rsidR="00D66177" w:rsidRPr="003E2A92" w:rsidRDefault="00D66177" w:rsidP="00D66177">
      <w:pPr>
        <w:pStyle w:val="ListLetter-ContractCzechRadio"/>
        <w:jc w:val="both"/>
      </w:pPr>
      <w:r w:rsidRPr="003E2A92">
        <w:t xml:space="preserve">upozornit příslušného zaměstnance útvaru </w:t>
      </w:r>
      <w:proofErr w:type="spellStart"/>
      <w:r w:rsidRPr="003E2A92">
        <w:t>ČRo</w:t>
      </w:r>
      <w:proofErr w:type="spellEnd"/>
      <w:r w:rsidRPr="003E2A92">
        <w:t xml:space="preserve">, pro který jsou činnosti prováděny, na všechny okolnosti, které by mohly vést k ohrožení provozu nebo k ohrožení bezpečného stavu technických zařízení, </w:t>
      </w:r>
    </w:p>
    <w:p w14:paraId="3DB00C52" w14:textId="77777777" w:rsidR="00D66177" w:rsidRPr="003E2A92" w:rsidRDefault="00D66177" w:rsidP="00D66177">
      <w:pPr>
        <w:pStyle w:val="ListLetter-ContractCzechRadio"/>
        <w:jc w:val="both"/>
      </w:pPr>
      <w:r w:rsidRPr="003E2A92"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3DB00C53" w14:textId="77777777" w:rsidR="00D66177" w:rsidRPr="003E2A92" w:rsidRDefault="00D66177" w:rsidP="00D66177">
      <w:pPr>
        <w:pStyle w:val="ListLetter-ContractCzechRadio"/>
        <w:jc w:val="both"/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14:paraId="3DB00C54" w14:textId="77777777" w:rsidR="00D66177" w:rsidRPr="003E2A92" w:rsidRDefault="00D66177" w:rsidP="00D66177">
      <w:pPr>
        <w:pStyle w:val="ListLetter-ContractCzechRadio"/>
        <w:jc w:val="both"/>
      </w:pPr>
      <w:r w:rsidRPr="003E2A92">
        <w:t xml:space="preserve">zaměstnanci externích osob jsou povinni se podrobit zkouškám na přítomnost alkoholu či jiných návykových látek prováděnými odpovědným zaměstnancem </w:t>
      </w:r>
      <w:proofErr w:type="spellStart"/>
      <w:r w:rsidRPr="003E2A92">
        <w:t>ČRo</w:t>
      </w:r>
      <w:proofErr w:type="spellEnd"/>
      <w:r w:rsidRPr="003E2A92">
        <w:t>,</w:t>
      </w:r>
    </w:p>
    <w:p w14:paraId="3DB00C55" w14:textId="77777777" w:rsidR="00D66177" w:rsidRPr="003E2A92" w:rsidRDefault="00D66177" w:rsidP="00D66177">
      <w:pPr>
        <w:pStyle w:val="ListLetter-ContractCzechRadio"/>
        <w:jc w:val="both"/>
      </w:pPr>
      <w:r w:rsidRPr="003E2A92">
        <w:t xml:space="preserve">v případě mimořádné události (havarijního stavu, evakuace apod.) je externí osoba povinna uposlechnout příkazu odpovědného zaměstnance </w:t>
      </w:r>
      <w:proofErr w:type="spellStart"/>
      <w:r w:rsidRPr="003E2A92">
        <w:t>ČRo</w:t>
      </w:r>
      <w:proofErr w:type="spellEnd"/>
      <w:r w:rsidRPr="003E2A92">
        <w:t xml:space="preserve">, </w:t>
      </w:r>
    </w:p>
    <w:p w14:paraId="3DB00C56" w14:textId="77777777" w:rsidR="00D66177" w:rsidRPr="003E2A92" w:rsidRDefault="00D66177" w:rsidP="00D66177">
      <w:pPr>
        <w:pStyle w:val="ListLetter-ContractCzechRadio"/>
        <w:jc w:val="both"/>
      </w:pPr>
      <w:r w:rsidRPr="003E2A92">
        <w:t>trvale udržovat volné a nezatarasené únikové cesty a komunikace včetně vymezených prostorů před elektrickými rozvaděči,</w:t>
      </w:r>
    </w:p>
    <w:p w14:paraId="3DB00C57" w14:textId="77777777" w:rsidR="00D66177" w:rsidRPr="003E2A92" w:rsidRDefault="00D66177" w:rsidP="00D66177">
      <w:pPr>
        <w:pStyle w:val="ListLetter-ContractCzechRadio"/>
        <w:jc w:val="both"/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14:paraId="3DB00C58" w14:textId="77777777" w:rsidR="00D66177" w:rsidRPr="003E2A92" w:rsidRDefault="00D66177" w:rsidP="00D66177">
      <w:pPr>
        <w:pStyle w:val="ListLetter-ContractCzechRadio"/>
        <w:jc w:val="both"/>
      </w:pPr>
      <w:r w:rsidRPr="003E2A92"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14:paraId="3DB00C59" w14:textId="77777777" w:rsidR="00D66177" w:rsidRPr="003E2A92" w:rsidRDefault="00D66177" w:rsidP="00D66177">
      <w:pPr>
        <w:pStyle w:val="ListLetter-ContractCzechRadio"/>
        <w:jc w:val="both"/>
      </w:pPr>
      <w:r w:rsidRPr="003E2A92">
        <w:t>počínat si tak, aby svým jednáním nezavdaly příčinu ke vzniku požáru, výbuchu, ohrožení života nebo škody na majetku,</w:t>
      </w:r>
    </w:p>
    <w:p w14:paraId="3DB00C5A" w14:textId="77777777" w:rsidR="00D66177" w:rsidRPr="003E2A92" w:rsidRDefault="00D66177" w:rsidP="00D66177">
      <w:pPr>
        <w:pStyle w:val="ListLetter-ContractCzechRadio"/>
        <w:jc w:val="both"/>
      </w:pPr>
      <w:r w:rsidRPr="003E2A92">
        <w:t xml:space="preserve">dodržovat zákaz kouření v objektech </w:t>
      </w:r>
      <w:proofErr w:type="spellStart"/>
      <w:r w:rsidRPr="003E2A92">
        <w:t>ČRo</w:t>
      </w:r>
      <w:proofErr w:type="spellEnd"/>
      <w:r w:rsidRPr="003E2A92">
        <w:t xml:space="preserve"> s výjimkou k tomu určených prostorů,</w:t>
      </w:r>
    </w:p>
    <w:p w14:paraId="3DB00C5B" w14:textId="77777777" w:rsidR="00D66177" w:rsidRPr="003E2A92" w:rsidRDefault="00D66177" w:rsidP="00D66177">
      <w:pPr>
        <w:pStyle w:val="ListLetter-ContractCzechRadio"/>
        <w:jc w:val="both"/>
      </w:pPr>
      <w:r w:rsidRPr="003E2A92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3DB00C5C" w14:textId="77777777" w:rsidR="00D66177" w:rsidRPr="003E2A92" w:rsidRDefault="00D66177" w:rsidP="00D66177">
      <w:pPr>
        <w:pStyle w:val="ListLetter-ContractCzechRadio"/>
        <w:jc w:val="both"/>
      </w:pPr>
      <w:r w:rsidRPr="003E2A92">
        <w:t xml:space="preserve">zajistit evidenci pracovních úrazů a neprodleně maximálně do 24 hodin od vzniku pracovního úrazu informovat o okolnostech, příčinách a následcích pracovního úrazu odpovědného zaměstnance </w:t>
      </w:r>
      <w:proofErr w:type="spellStart"/>
      <w:r w:rsidRPr="003E2A92">
        <w:t>ČRo</w:t>
      </w:r>
      <w:proofErr w:type="spellEnd"/>
      <w:r w:rsidRPr="003E2A92">
        <w:t xml:space="preserve"> a společně přijmout opatření proti opakování pracovních úrazů,</w:t>
      </w:r>
    </w:p>
    <w:p w14:paraId="3DB00C5D" w14:textId="77777777" w:rsidR="00D66177" w:rsidRPr="003E2A92" w:rsidRDefault="00D66177" w:rsidP="00D66177">
      <w:pPr>
        <w:pStyle w:val="Heading-Number-ContractCzechRadio"/>
        <w:rPr>
          <w:color w:val="auto"/>
        </w:rPr>
      </w:pPr>
      <w:r w:rsidRPr="003E2A92">
        <w:rPr>
          <w:color w:val="auto"/>
        </w:rPr>
        <w:lastRenderedPageBreak/>
        <w:t>Povinnosti externích osob v oblasti ŽP</w:t>
      </w:r>
    </w:p>
    <w:p w14:paraId="3DB00C5E" w14:textId="77777777" w:rsidR="00D66177" w:rsidRPr="003E2A92" w:rsidRDefault="00D66177" w:rsidP="00D66177">
      <w:pPr>
        <w:pStyle w:val="ListNumber-ContractCzechRadio"/>
        <w:jc w:val="both"/>
      </w:pPr>
      <w:r w:rsidRPr="003E2A92">
        <w:t>Externí osoby jsou povinny dodržovat veškerá ustanovení obecně závazných právních předpisů v ob</w:t>
      </w:r>
      <w:r>
        <w:t xml:space="preserve">lasti ochrany ŽP a zejména z. </w:t>
      </w:r>
      <w:proofErr w:type="gramStart"/>
      <w:r>
        <w:t>č.</w:t>
      </w:r>
      <w:proofErr w:type="gramEnd"/>
      <w:r w:rsidRPr="003E2A92">
        <w:t xml:space="preserve"> 185/2001 Sb., o odpadech. Případné sankce uložené orgány státní správy spojené s porušením legislativy ze strany externí osoby, ponese externí osoba. </w:t>
      </w:r>
    </w:p>
    <w:p w14:paraId="3DB00C5F" w14:textId="77777777" w:rsidR="00D66177" w:rsidRPr="003E2A92" w:rsidRDefault="00D66177" w:rsidP="00D66177">
      <w:pPr>
        <w:pStyle w:val="ListNumber-ContractCzechRadio"/>
        <w:jc w:val="both"/>
      </w:pPr>
      <w:r w:rsidRPr="003E2A92">
        <w:t>Externí osoby jsou zejména povinny:</w:t>
      </w:r>
    </w:p>
    <w:p w14:paraId="3DB00C60" w14:textId="77777777" w:rsidR="00D66177" w:rsidRPr="003E2A92" w:rsidRDefault="00D66177" w:rsidP="00D66177">
      <w:pPr>
        <w:pStyle w:val="ListLetter-ContractCzechRadio"/>
        <w:jc w:val="both"/>
      </w:pPr>
      <w:r w:rsidRPr="003E2A92">
        <w:t>nakládat s odpady, které vznikly v důsledku jejich činnosti v souladu s právními předpisy,</w:t>
      </w:r>
    </w:p>
    <w:p w14:paraId="3DB00C61" w14:textId="77777777" w:rsidR="00D66177" w:rsidRPr="003E2A92" w:rsidRDefault="00D66177" w:rsidP="00D66177">
      <w:pPr>
        <w:pStyle w:val="ListLetter-ContractCzechRadio"/>
        <w:jc w:val="both"/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</w:t>
      </w:r>
      <w:proofErr w:type="spellStart"/>
      <w:r w:rsidRPr="003E2A92">
        <w:t>ČRo</w:t>
      </w:r>
      <w:proofErr w:type="spellEnd"/>
      <w:r w:rsidRPr="003E2A92">
        <w:t xml:space="preserve">, </w:t>
      </w:r>
    </w:p>
    <w:p w14:paraId="3DB00C62" w14:textId="77777777" w:rsidR="00D66177" w:rsidRPr="003E2A92" w:rsidRDefault="00D66177" w:rsidP="00D66177">
      <w:pPr>
        <w:pStyle w:val="ListLetter-ContractCzechRadio"/>
        <w:jc w:val="both"/>
      </w:pPr>
      <w:r w:rsidRPr="003E2A92">
        <w:t>neznečišťovat komunikace a nepoškozovat zeleň,</w:t>
      </w:r>
    </w:p>
    <w:p w14:paraId="3DB00C63" w14:textId="77777777" w:rsidR="00D66177" w:rsidRPr="003E2A92" w:rsidRDefault="00D66177" w:rsidP="00D66177">
      <w:pPr>
        <w:pStyle w:val="ListLetter-ContractCzechRadio"/>
        <w:jc w:val="both"/>
      </w:pPr>
      <w:r w:rsidRPr="003E2A92">
        <w:t>zajistit likvidaci obalů dle platných právních předpisů.</w:t>
      </w:r>
    </w:p>
    <w:p w14:paraId="3DB00C64" w14:textId="77777777" w:rsidR="00D66177" w:rsidRPr="003E2A92" w:rsidRDefault="00D66177" w:rsidP="00D66177">
      <w:pPr>
        <w:pStyle w:val="ListNumber-ContractCzechRadio"/>
        <w:jc w:val="both"/>
      </w:pPr>
      <w:r w:rsidRPr="003E2A92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3DB00C65" w14:textId="77777777" w:rsidR="00D66177" w:rsidRPr="003E2A92" w:rsidRDefault="00D66177" w:rsidP="00D66177">
      <w:pPr>
        <w:pStyle w:val="ListNumber-ContractCzechRadio"/>
        <w:jc w:val="both"/>
      </w:pPr>
      <w:r w:rsidRPr="003E2A92">
        <w:t xml:space="preserve">Externí osoba je povinna vyklidit a uklidit místo provádění prací nejpozději v den stanovený ve smlouvě a není-li tento den ve smlouvě stanoven tak v den, kdy bylo dílo či práce předány. Neučiní-li tak externí osoba, je </w:t>
      </w:r>
      <w:proofErr w:type="spellStart"/>
      <w:r w:rsidRPr="003E2A92">
        <w:t>ČRo</w:t>
      </w:r>
      <w:proofErr w:type="spellEnd"/>
      <w:r w:rsidRPr="003E2A92">
        <w:t xml:space="preserve"> oprávněn místo provádění prací vyklidit sám na náklady externí osoby. </w:t>
      </w:r>
    </w:p>
    <w:p w14:paraId="3DB00C66" w14:textId="77777777" w:rsidR="00D66177" w:rsidRPr="003E2A92" w:rsidRDefault="00D66177" w:rsidP="00D66177">
      <w:pPr>
        <w:pStyle w:val="Heading-Number-ContractCzechRadio"/>
        <w:rPr>
          <w:color w:val="auto"/>
        </w:rPr>
      </w:pPr>
      <w:r w:rsidRPr="003E2A92">
        <w:rPr>
          <w:color w:val="auto"/>
        </w:rPr>
        <w:t>Ostatní ustanovení</w:t>
      </w:r>
    </w:p>
    <w:p w14:paraId="3DB00C67" w14:textId="77777777" w:rsidR="00D66177" w:rsidRPr="0023258C" w:rsidRDefault="00D66177" w:rsidP="00D66177">
      <w:pPr>
        <w:pStyle w:val="ListNumber-ContractCzechRadio"/>
        <w:jc w:val="both"/>
      </w:pPr>
      <w:r w:rsidRPr="003E2A92">
        <w:t xml:space="preserve">Fotografování a natáčení je v objektech </w:t>
      </w:r>
      <w:proofErr w:type="spellStart"/>
      <w:r w:rsidRPr="003E2A92">
        <w:t>ČRo</w:t>
      </w:r>
      <w:proofErr w:type="spellEnd"/>
      <w:r w:rsidRPr="003E2A92">
        <w:t xml:space="preserve">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>.</w:t>
      </w:r>
    </w:p>
    <w:p w14:paraId="3DB00C68" w14:textId="77777777" w:rsidR="00D66177" w:rsidRDefault="00D66177" w:rsidP="0053716E">
      <w:pPr>
        <w:pStyle w:val="ListNumber-ContractCzechRadio"/>
        <w:numPr>
          <w:ilvl w:val="0"/>
          <w:numId w:val="0"/>
        </w:numPr>
      </w:pPr>
    </w:p>
    <w:p w14:paraId="3DB00C69" w14:textId="77777777" w:rsidR="0053716E" w:rsidRDefault="0053716E" w:rsidP="0053716E">
      <w:pPr>
        <w:pStyle w:val="ListNumber-ContractCzechRadio"/>
        <w:numPr>
          <w:ilvl w:val="0"/>
          <w:numId w:val="0"/>
        </w:numPr>
      </w:pPr>
    </w:p>
    <w:p w14:paraId="3DB00C6A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C6B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C6C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C6D" w14:textId="77777777" w:rsidR="0053716E" w:rsidRPr="0053716E" w:rsidRDefault="0053716E" w:rsidP="00E53743">
      <w:pPr>
        <w:pStyle w:val="ListNumber-ContractCzechRadio"/>
        <w:numPr>
          <w:ilvl w:val="0"/>
          <w:numId w:val="0"/>
        </w:numPr>
        <w:rPr>
          <w:i/>
        </w:rPr>
      </w:pPr>
    </w:p>
    <w:sectPr w:rsidR="0053716E" w:rsidRPr="0053716E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5AE917" w14:textId="77777777" w:rsidR="00823583" w:rsidRDefault="00823583" w:rsidP="00B25F23">
      <w:pPr>
        <w:spacing w:line="240" w:lineRule="auto"/>
      </w:pPr>
      <w:r>
        <w:separator/>
      </w:r>
    </w:p>
  </w:endnote>
  <w:endnote w:type="continuationSeparator" w:id="0">
    <w:p w14:paraId="696FA4BD" w14:textId="77777777" w:rsidR="00823583" w:rsidRDefault="00823583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B00C7D" w14:textId="77777777" w:rsidR="00F721F8" w:rsidRDefault="00F721F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DB00C82" wp14:editId="3DB00C83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B00C8F" w14:textId="6750C520" w:rsidR="00F721F8" w:rsidRPr="00727BE2" w:rsidRDefault="00823583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F721F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F721F8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F721F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1D6781">
                                <w:rPr>
                                  <w:rStyle w:val="slostrnky"/>
                                  <w:noProof/>
                                </w:rPr>
                                <w:t>18</w:t>
                              </w:r>
                              <w:r w:rsidR="00F721F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F721F8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1D6781" w:rsidRPr="001D6781">
                                  <w:rPr>
                                    <w:rStyle w:val="slostrnky"/>
                                    <w:noProof/>
                                  </w:rPr>
                                  <w:t>18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B00C8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3DB00C8F" w14:textId="6750C520" w:rsidR="00F721F8" w:rsidRPr="00727BE2" w:rsidRDefault="00823583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F721F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F721F8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F721F8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1D6781">
                          <w:rPr>
                            <w:rStyle w:val="slostrnky"/>
                            <w:noProof/>
                          </w:rPr>
                          <w:t>18</w:t>
                        </w:r>
                        <w:r w:rsidR="00F721F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F721F8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1D6781" w:rsidRPr="001D6781">
                            <w:rPr>
                              <w:rStyle w:val="slostrnky"/>
                              <w:noProof/>
                            </w:rPr>
                            <w:t>18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B00C7F" w14:textId="77777777" w:rsidR="00F721F8" w:rsidRPr="00B5596D" w:rsidRDefault="00F721F8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DB00C88" wp14:editId="3DB00C89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B00C91" w14:textId="30229F93" w:rsidR="00F721F8" w:rsidRPr="00727BE2" w:rsidRDefault="00823583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F721F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F721F8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F721F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1D6781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F721F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F721F8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1D6781" w:rsidRPr="001D6781">
                                  <w:rPr>
                                    <w:rStyle w:val="slostrnky"/>
                                    <w:noProof/>
                                  </w:rPr>
                                  <w:t>18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B00C88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3DB00C91" w14:textId="30229F93" w:rsidR="00F721F8" w:rsidRPr="00727BE2" w:rsidRDefault="00823583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F721F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F721F8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F721F8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1D6781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F721F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F721F8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1D6781" w:rsidRPr="001D6781">
                            <w:rPr>
                              <w:rStyle w:val="slostrnky"/>
                              <w:noProof/>
                            </w:rPr>
                            <w:t>18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9EA744" w14:textId="77777777" w:rsidR="00823583" w:rsidRDefault="00823583" w:rsidP="00B25F23">
      <w:pPr>
        <w:spacing w:line="240" w:lineRule="auto"/>
      </w:pPr>
      <w:r>
        <w:separator/>
      </w:r>
    </w:p>
  </w:footnote>
  <w:footnote w:type="continuationSeparator" w:id="0">
    <w:p w14:paraId="7D9C3564" w14:textId="77777777" w:rsidR="00823583" w:rsidRDefault="00823583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B00C7C" w14:textId="77777777" w:rsidR="00F721F8" w:rsidRDefault="00F721F8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3DB00C80" wp14:editId="3DB00C8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B00C7E" w14:textId="77777777" w:rsidR="00F721F8" w:rsidRDefault="00F721F8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DB00C84" wp14:editId="3DB00C85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B00C90" w14:textId="77777777" w:rsidR="00F721F8" w:rsidRPr="00321BCC" w:rsidRDefault="00F721F8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B00C84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3DB00C90" w14:textId="77777777" w:rsidR="00F721F8" w:rsidRPr="00321BCC" w:rsidRDefault="00F721F8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3DB00C86" wp14:editId="3DB00C87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0205EBB"/>
    <w:multiLevelType w:val="hybridMultilevel"/>
    <w:tmpl w:val="5C464438"/>
    <w:lvl w:ilvl="0" w:tplc="040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8E8AC21C">
      <w:start w:val="1"/>
      <w:numFmt w:val="bullet"/>
      <w:lvlText w:val=""/>
      <w:lvlJc w:val="left"/>
      <w:pPr>
        <w:ind w:left="252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F7632CC"/>
    <w:multiLevelType w:val="multilevel"/>
    <w:tmpl w:val="4246CAA8"/>
    <w:numStyleLink w:val="Captions-Numbering"/>
  </w:abstractNum>
  <w:abstractNum w:abstractNumId="10" w15:restartNumberingAfterBreak="0">
    <w:nsid w:val="1FE269A3"/>
    <w:multiLevelType w:val="hybridMultilevel"/>
    <w:tmpl w:val="072A55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21C533F5"/>
    <w:multiLevelType w:val="hybridMultilevel"/>
    <w:tmpl w:val="19DC8AE0"/>
    <w:lvl w:ilvl="0" w:tplc="92C057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109E0"/>
    <w:multiLevelType w:val="multilevel"/>
    <w:tmpl w:val="B414D002"/>
    <w:numStyleLink w:val="Headings"/>
  </w:abstractNum>
  <w:abstractNum w:abstractNumId="14" w15:restartNumberingAfterBreak="0">
    <w:nsid w:val="30747FAF"/>
    <w:multiLevelType w:val="hybridMultilevel"/>
    <w:tmpl w:val="5C464438"/>
    <w:lvl w:ilvl="0" w:tplc="040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8E8AC21C">
      <w:start w:val="1"/>
      <w:numFmt w:val="bullet"/>
      <w:lvlText w:val=""/>
      <w:lvlJc w:val="left"/>
      <w:pPr>
        <w:ind w:left="252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244F10"/>
    <w:multiLevelType w:val="multilevel"/>
    <w:tmpl w:val="C2A02212"/>
    <w:numStyleLink w:val="List-Contract"/>
  </w:abstractNum>
  <w:abstractNum w:abstractNumId="16" w15:restartNumberingAfterBreak="0">
    <w:nsid w:val="33FF7D66"/>
    <w:multiLevelType w:val="hybridMultilevel"/>
    <w:tmpl w:val="0450C000"/>
    <w:lvl w:ilvl="0" w:tplc="040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7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9" w15:restartNumberingAfterBreak="0">
    <w:nsid w:val="40C508EA"/>
    <w:multiLevelType w:val="hybridMultilevel"/>
    <w:tmpl w:val="4734FF72"/>
    <w:lvl w:ilvl="0" w:tplc="18609B9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D127F2"/>
    <w:multiLevelType w:val="hybridMultilevel"/>
    <w:tmpl w:val="8990D28A"/>
    <w:lvl w:ilvl="0" w:tplc="0405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1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59949D2"/>
    <w:multiLevelType w:val="hybridMultilevel"/>
    <w:tmpl w:val="5EDCAFC0"/>
    <w:lvl w:ilvl="0" w:tplc="964AFBD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5349539E"/>
    <w:multiLevelType w:val="multilevel"/>
    <w:tmpl w:val="5456ED1A"/>
    <w:numStyleLink w:val="Section-Contract"/>
  </w:abstractNum>
  <w:abstractNum w:abstractNumId="28" w15:restartNumberingAfterBreak="0">
    <w:nsid w:val="538B4682"/>
    <w:multiLevelType w:val="hybridMultilevel"/>
    <w:tmpl w:val="44EC67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1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32" w15:restartNumberingAfterBreak="0">
    <w:nsid w:val="5B93617B"/>
    <w:multiLevelType w:val="hybridMultilevel"/>
    <w:tmpl w:val="5C464438"/>
    <w:lvl w:ilvl="0" w:tplc="040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8E8AC21C">
      <w:start w:val="1"/>
      <w:numFmt w:val="bullet"/>
      <w:lvlText w:val=""/>
      <w:lvlJc w:val="left"/>
      <w:pPr>
        <w:ind w:left="252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34" w15:restartNumberingAfterBreak="0">
    <w:nsid w:val="5E5832C2"/>
    <w:multiLevelType w:val="hybridMultilevel"/>
    <w:tmpl w:val="F0A489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6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8"/>
  </w:num>
  <w:num w:numId="2">
    <w:abstractNumId w:val="5"/>
  </w:num>
  <w:num w:numId="3">
    <w:abstractNumId w:val="8"/>
  </w:num>
  <w:num w:numId="4">
    <w:abstractNumId w:val="23"/>
  </w:num>
  <w:num w:numId="5">
    <w:abstractNumId w:val="7"/>
  </w:num>
  <w:num w:numId="6">
    <w:abstractNumId w:val="6"/>
  </w:num>
  <w:num w:numId="7">
    <w:abstractNumId w:val="35"/>
  </w:num>
  <w:num w:numId="8">
    <w:abstractNumId w:val="31"/>
  </w:num>
  <w:num w:numId="9">
    <w:abstractNumId w:val="3"/>
  </w:num>
  <w:num w:numId="10">
    <w:abstractNumId w:val="3"/>
  </w:num>
  <w:num w:numId="11">
    <w:abstractNumId w:val="1"/>
  </w:num>
  <w:num w:numId="12">
    <w:abstractNumId w:val="30"/>
  </w:num>
  <w:num w:numId="13">
    <w:abstractNumId w:val="9"/>
  </w:num>
  <w:num w:numId="14">
    <w:abstractNumId w:val="33"/>
  </w:num>
  <w:num w:numId="15">
    <w:abstractNumId w:val="2"/>
  </w:num>
  <w:num w:numId="16">
    <w:abstractNumId w:val="13"/>
  </w:num>
  <w:num w:numId="17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27"/>
  </w:num>
  <w:num w:numId="20">
    <w:abstractNumId w:val="37"/>
  </w:num>
  <w:num w:numId="21">
    <w:abstractNumId w:val="17"/>
  </w:num>
  <w:num w:numId="22">
    <w:abstractNumId w:val="25"/>
  </w:num>
  <w:num w:numId="23">
    <w:abstractNumId w:val="36"/>
  </w:num>
  <w:num w:numId="24">
    <w:abstractNumId w:val="26"/>
  </w:num>
  <w:num w:numId="25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</w:num>
  <w:num w:numId="30">
    <w:abstractNumId w:val="21"/>
  </w:num>
  <w:num w:numId="31">
    <w:abstractNumId w:val="24"/>
  </w:num>
  <w:num w:numId="32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color w:val="000000" w:themeColor="text1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34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</w:num>
  <w:num w:numId="37">
    <w:abstractNumId w:val="20"/>
  </w:num>
  <w:num w:numId="38">
    <w:abstractNumId w:val="16"/>
  </w:num>
  <w:num w:numId="39">
    <w:abstractNumId w:val="10"/>
  </w:num>
  <w:num w:numId="40">
    <w:abstractNumId w:val="34"/>
  </w:num>
  <w:num w:numId="41">
    <w:abstractNumId w:val="28"/>
  </w:num>
  <w:num w:numId="42">
    <w:abstractNumId w:val="29"/>
  </w:num>
  <w:num w:numId="43">
    <w:abstractNumId w:val="4"/>
  </w:num>
  <w:num w:numId="44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strike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5">
    <w:abstractNumId w:val="19"/>
  </w:num>
  <w:num w:numId="46">
    <w:abstractNumId w:val="12"/>
  </w:num>
  <w:num w:numId="47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8">
    <w:abstractNumId w:val="22"/>
  </w:num>
  <w:num w:numId="49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0">
    <w:abstractNumId w:val="3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2DA6"/>
    <w:rsid w:val="00004EC0"/>
    <w:rsid w:val="00010ADE"/>
    <w:rsid w:val="00013BC9"/>
    <w:rsid w:val="000173A9"/>
    <w:rsid w:val="00027476"/>
    <w:rsid w:val="000305B2"/>
    <w:rsid w:val="00037AA8"/>
    <w:rsid w:val="00042502"/>
    <w:rsid w:val="00043DF0"/>
    <w:rsid w:val="0005152E"/>
    <w:rsid w:val="00051AC8"/>
    <w:rsid w:val="000525B3"/>
    <w:rsid w:val="00066D16"/>
    <w:rsid w:val="00087478"/>
    <w:rsid w:val="00092B9A"/>
    <w:rsid w:val="00094118"/>
    <w:rsid w:val="000953E1"/>
    <w:rsid w:val="000A401B"/>
    <w:rsid w:val="000A44DD"/>
    <w:rsid w:val="000A7405"/>
    <w:rsid w:val="000B37A4"/>
    <w:rsid w:val="000B6591"/>
    <w:rsid w:val="000C3CDA"/>
    <w:rsid w:val="000C6C97"/>
    <w:rsid w:val="000C7AAB"/>
    <w:rsid w:val="000D28AB"/>
    <w:rsid w:val="000D3CA7"/>
    <w:rsid w:val="000D58E5"/>
    <w:rsid w:val="000D6AB4"/>
    <w:rsid w:val="000E259A"/>
    <w:rsid w:val="000E46B9"/>
    <w:rsid w:val="00100883"/>
    <w:rsid w:val="0010401D"/>
    <w:rsid w:val="00106A74"/>
    <w:rsid w:val="00107439"/>
    <w:rsid w:val="00127EF2"/>
    <w:rsid w:val="00130D21"/>
    <w:rsid w:val="00137AB9"/>
    <w:rsid w:val="00137C8D"/>
    <w:rsid w:val="001471B1"/>
    <w:rsid w:val="001558ED"/>
    <w:rsid w:val="001652C1"/>
    <w:rsid w:val="00165B15"/>
    <w:rsid w:val="00166126"/>
    <w:rsid w:val="0017517B"/>
    <w:rsid w:val="00175327"/>
    <w:rsid w:val="00182D39"/>
    <w:rsid w:val="0018311B"/>
    <w:rsid w:val="00193556"/>
    <w:rsid w:val="001A2FBB"/>
    <w:rsid w:val="001B2B2A"/>
    <w:rsid w:val="001B37A8"/>
    <w:rsid w:val="001B621F"/>
    <w:rsid w:val="001C2B09"/>
    <w:rsid w:val="001C2C10"/>
    <w:rsid w:val="001C316E"/>
    <w:rsid w:val="001C6349"/>
    <w:rsid w:val="001C6469"/>
    <w:rsid w:val="001D00C1"/>
    <w:rsid w:val="001D26A0"/>
    <w:rsid w:val="001D6781"/>
    <w:rsid w:val="001E0A94"/>
    <w:rsid w:val="001F15D7"/>
    <w:rsid w:val="001F475A"/>
    <w:rsid w:val="001F7BD1"/>
    <w:rsid w:val="002015E7"/>
    <w:rsid w:val="00202C70"/>
    <w:rsid w:val="00204CBF"/>
    <w:rsid w:val="00214A85"/>
    <w:rsid w:val="00225A57"/>
    <w:rsid w:val="0023258C"/>
    <w:rsid w:val="0024759C"/>
    <w:rsid w:val="002514DD"/>
    <w:rsid w:val="00256391"/>
    <w:rsid w:val="00274011"/>
    <w:rsid w:val="00274237"/>
    <w:rsid w:val="002746D0"/>
    <w:rsid w:val="002748B7"/>
    <w:rsid w:val="00286492"/>
    <w:rsid w:val="002932DA"/>
    <w:rsid w:val="00294342"/>
    <w:rsid w:val="00295A22"/>
    <w:rsid w:val="002A4CCF"/>
    <w:rsid w:val="002B1565"/>
    <w:rsid w:val="002B445D"/>
    <w:rsid w:val="002C6C32"/>
    <w:rsid w:val="002D03F1"/>
    <w:rsid w:val="002D1FD6"/>
    <w:rsid w:val="002D44EA"/>
    <w:rsid w:val="002D4C12"/>
    <w:rsid w:val="002D6F62"/>
    <w:rsid w:val="002E47CD"/>
    <w:rsid w:val="002E5E94"/>
    <w:rsid w:val="002F0971"/>
    <w:rsid w:val="002F0D46"/>
    <w:rsid w:val="002F0E90"/>
    <w:rsid w:val="002F2BF0"/>
    <w:rsid w:val="002F473E"/>
    <w:rsid w:val="002F691A"/>
    <w:rsid w:val="00301ACB"/>
    <w:rsid w:val="00304C54"/>
    <w:rsid w:val="003073CB"/>
    <w:rsid w:val="0032045C"/>
    <w:rsid w:val="00321BCC"/>
    <w:rsid w:val="00330E46"/>
    <w:rsid w:val="00335F41"/>
    <w:rsid w:val="0035512C"/>
    <w:rsid w:val="00363B6A"/>
    <w:rsid w:val="003645F8"/>
    <w:rsid w:val="00372D0D"/>
    <w:rsid w:val="003742B2"/>
    <w:rsid w:val="00374550"/>
    <w:rsid w:val="00374638"/>
    <w:rsid w:val="00376A27"/>
    <w:rsid w:val="00376CD7"/>
    <w:rsid w:val="0037728E"/>
    <w:rsid w:val="00377956"/>
    <w:rsid w:val="003811C2"/>
    <w:rsid w:val="00386EE0"/>
    <w:rsid w:val="0039431B"/>
    <w:rsid w:val="003960FE"/>
    <w:rsid w:val="00396EC9"/>
    <w:rsid w:val="003A1915"/>
    <w:rsid w:val="003A1E25"/>
    <w:rsid w:val="003B04A4"/>
    <w:rsid w:val="003B20A3"/>
    <w:rsid w:val="003B4816"/>
    <w:rsid w:val="003C0573"/>
    <w:rsid w:val="003C2711"/>
    <w:rsid w:val="003C5F49"/>
    <w:rsid w:val="003E3489"/>
    <w:rsid w:val="003F0A33"/>
    <w:rsid w:val="003F49D0"/>
    <w:rsid w:val="004004EC"/>
    <w:rsid w:val="00400DAA"/>
    <w:rsid w:val="00402DC4"/>
    <w:rsid w:val="00420BB5"/>
    <w:rsid w:val="00421F3D"/>
    <w:rsid w:val="00427653"/>
    <w:rsid w:val="004351F1"/>
    <w:rsid w:val="004374A1"/>
    <w:rsid w:val="0044705E"/>
    <w:rsid w:val="0045245F"/>
    <w:rsid w:val="00452B29"/>
    <w:rsid w:val="004545D6"/>
    <w:rsid w:val="00455E05"/>
    <w:rsid w:val="00465783"/>
    <w:rsid w:val="004675A8"/>
    <w:rsid w:val="00470A4E"/>
    <w:rsid w:val="004765CF"/>
    <w:rsid w:val="00485B5D"/>
    <w:rsid w:val="00485E78"/>
    <w:rsid w:val="00490364"/>
    <w:rsid w:val="004A383D"/>
    <w:rsid w:val="004A79EC"/>
    <w:rsid w:val="004A7A63"/>
    <w:rsid w:val="004B34BA"/>
    <w:rsid w:val="004B6A02"/>
    <w:rsid w:val="004C02AA"/>
    <w:rsid w:val="004C32A5"/>
    <w:rsid w:val="004C3C3B"/>
    <w:rsid w:val="004C7A0B"/>
    <w:rsid w:val="004D19B1"/>
    <w:rsid w:val="004D6CD4"/>
    <w:rsid w:val="004E3862"/>
    <w:rsid w:val="004E7AA4"/>
    <w:rsid w:val="00503B1F"/>
    <w:rsid w:val="00507768"/>
    <w:rsid w:val="00513E43"/>
    <w:rsid w:val="005264A9"/>
    <w:rsid w:val="00531AB5"/>
    <w:rsid w:val="00533961"/>
    <w:rsid w:val="0053622F"/>
    <w:rsid w:val="0053716E"/>
    <w:rsid w:val="00540F2C"/>
    <w:rsid w:val="005576D1"/>
    <w:rsid w:val="00557B1C"/>
    <w:rsid w:val="00557B5B"/>
    <w:rsid w:val="005A384C"/>
    <w:rsid w:val="005A7C11"/>
    <w:rsid w:val="005B12EC"/>
    <w:rsid w:val="005B59DC"/>
    <w:rsid w:val="005C7732"/>
    <w:rsid w:val="005D2AA8"/>
    <w:rsid w:val="005D4C3A"/>
    <w:rsid w:val="005D59C5"/>
    <w:rsid w:val="005E4A43"/>
    <w:rsid w:val="005E5533"/>
    <w:rsid w:val="005E67B4"/>
    <w:rsid w:val="005F0E69"/>
    <w:rsid w:val="005F379F"/>
    <w:rsid w:val="005F4014"/>
    <w:rsid w:val="00605AD7"/>
    <w:rsid w:val="00606C9E"/>
    <w:rsid w:val="00610D0E"/>
    <w:rsid w:val="006210F7"/>
    <w:rsid w:val="00622E04"/>
    <w:rsid w:val="006259A5"/>
    <w:rsid w:val="006311D4"/>
    <w:rsid w:val="00640153"/>
    <w:rsid w:val="00643791"/>
    <w:rsid w:val="006446F7"/>
    <w:rsid w:val="0065041B"/>
    <w:rsid w:val="00670762"/>
    <w:rsid w:val="006736E0"/>
    <w:rsid w:val="00681E96"/>
    <w:rsid w:val="00682904"/>
    <w:rsid w:val="00696BF9"/>
    <w:rsid w:val="006A2D5B"/>
    <w:rsid w:val="006A425C"/>
    <w:rsid w:val="006C306A"/>
    <w:rsid w:val="006D0812"/>
    <w:rsid w:val="006D3294"/>
    <w:rsid w:val="006D5EF1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220A3"/>
    <w:rsid w:val="007226EC"/>
    <w:rsid w:val="007236C0"/>
    <w:rsid w:val="00724446"/>
    <w:rsid w:val="00726D8E"/>
    <w:rsid w:val="00727BE2"/>
    <w:rsid w:val="007305AC"/>
    <w:rsid w:val="00731E1C"/>
    <w:rsid w:val="00735834"/>
    <w:rsid w:val="007445B7"/>
    <w:rsid w:val="00747635"/>
    <w:rsid w:val="007634DE"/>
    <w:rsid w:val="00771C75"/>
    <w:rsid w:val="00777305"/>
    <w:rsid w:val="00787D5C"/>
    <w:rsid w:val="0079034E"/>
    <w:rsid w:val="007904EC"/>
    <w:rsid w:val="007905DD"/>
    <w:rsid w:val="007A31E6"/>
    <w:rsid w:val="007A6939"/>
    <w:rsid w:val="007B4DB4"/>
    <w:rsid w:val="007B511B"/>
    <w:rsid w:val="007C5A0C"/>
    <w:rsid w:val="007D5CDF"/>
    <w:rsid w:val="007D65C7"/>
    <w:rsid w:val="007E33D2"/>
    <w:rsid w:val="007F7A88"/>
    <w:rsid w:val="0080004F"/>
    <w:rsid w:val="00812173"/>
    <w:rsid w:val="00820113"/>
    <w:rsid w:val="00823583"/>
    <w:rsid w:val="0083191B"/>
    <w:rsid w:val="00845735"/>
    <w:rsid w:val="0084627F"/>
    <w:rsid w:val="008467EF"/>
    <w:rsid w:val="00851BEB"/>
    <w:rsid w:val="00855526"/>
    <w:rsid w:val="00855F0E"/>
    <w:rsid w:val="00864BA3"/>
    <w:rsid w:val="008661B0"/>
    <w:rsid w:val="008755CA"/>
    <w:rsid w:val="00876868"/>
    <w:rsid w:val="00876F15"/>
    <w:rsid w:val="0088047D"/>
    <w:rsid w:val="00881C56"/>
    <w:rsid w:val="00882671"/>
    <w:rsid w:val="00884C6F"/>
    <w:rsid w:val="00886466"/>
    <w:rsid w:val="008873D8"/>
    <w:rsid w:val="00887E0B"/>
    <w:rsid w:val="00890C65"/>
    <w:rsid w:val="00891DFD"/>
    <w:rsid w:val="0089200D"/>
    <w:rsid w:val="00892610"/>
    <w:rsid w:val="008A1633"/>
    <w:rsid w:val="008B5686"/>
    <w:rsid w:val="008B633F"/>
    <w:rsid w:val="008B7902"/>
    <w:rsid w:val="008C1650"/>
    <w:rsid w:val="008C44FA"/>
    <w:rsid w:val="008C4BF7"/>
    <w:rsid w:val="008C6FEE"/>
    <w:rsid w:val="008C7E8B"/>
    <w:rsid w:val="008D14F1"/>
    <w:rsid w:val="008D1F83"/>
    <w:rsid w:val="008D23A4"/>
    <w:rsid w:val="008D2658"/>
    <w:rsid w:val="008D4999"/>
    <w:rsid w:val="008E676B"/>
    <w:rsid w:val="008E7FC3"/>
    <w:rsid w:val="008F1852"/>
    <w:rsid w:val="008F2BA6"/>
    <w:rsid w:val="008F36D1"/>
    <w:rsid w:val="008F7E57"/>
    <w:rsid w:val="009009AB"/>
    <w:rsid w:val="00900A72"/>
    <w:rsid w:val="00907FE3"/>
    <w:rsid w:val="00911493"/>
    <w:rsid w:val="00922C57"/>
    <w:rsid w:val="00924A31"/>
    <w:rsid w:val="00933FAE"/>
    <w:rsid w:val="0093623E"/>
    <w:rsid w:val="009403C9"/>
    <w:rsid w:val="00940875"/>
    <w:rsid w:val="00947F4C"/>
    <w:rsid w:val="00951CC1"/>
    <w:rsid w:val="00952002"/>
    <w:rsid w:val="009705FA"/>
    <w:rsid w:val="00974D57"/>
    <w:rsid w:val="00976CF9"/>
    <w:rsid w:val="00977112"/>
    <w:rsid w:val="009869CB"/>
    <w:rsid w:val="009918E8"/>
    <w:rsid w:val="009A093A"/>
    <w:rsid w:val="009A1AF3"/>
    <w:rsid w:val="009A2A7B"/>
    <w:rsid w:val="009A6791"/>
    <w:rsid w:val="009B6E96"/>
    <w:rsid w:val="009C3344"/>
    <w:rsid w:val="009C5B0E"/>
    <w:rsid w:val="009D2E73"/>
    <w:rsid w:val="009D40D1"/>
    <w:rsid w:val="009E0266"/>
    <w:rsid w:val="009F4674"/>
    <w:rsid w:val="009F63FA"/>
    <w:rsid w:val="009F6969"/>
    <w:rsid w:val="009F725B"/>
    <w:rsid w:val="009F7CCA"/>
    <w:rsid w:val="00A062A6"/>
    <w:rsid w:val="00A11BC0"/>
    <w:rsid w:val="00A15B69"/>
    <w:rsid w:val="00A160B5"/>
    <w:rsid w:val="00A20089"/>
    <w:rsid w:val="00A25703"/>
    <w:rsid w:val="00A334CB"/>
    <w:rsid w:val="00A35CE0"/>
    <w:rsid w:val="00A36286"/>
    <w:rsid w:val="00A37442"/>
    <w:rsid w:val="00A41BEC"/>
    <w:rsid w:val="00A41EDF"/>
    <w:rsid w:val="00A53EE0"/>
    <w:rsid w:val="00A57352"/>
    <w:rsid w:val="00A64680"/>
    <w:rsid w:val="00A70DDB"/>
    <w:rsid w:val="00A74492"/>
    <w:rsid w:val="00A8052D"/>
    <w:rsid w:val="00A811F3"/>
    <w:rsid w:val="00A8412E"/>
    <w:rsid w:val="00A85D2D"/>
    <w:rsid w:val="00A93C16"/>
    <w:rsid w:val="00AB1E80"/>
    <w:rsid w:val="00AB345B"/>
    <w:rsid w:val="00AB5003"/>
    <w:rsid w:val="00AB5D02"/>
    <w:rsid w:val="00AC3996"/>
    <w:rsid w:val="00AD1EE6"/>
    <w:rsid w:val="00AD3095"/>
    <w:rsid w:val="00AD5AFA"/>
    <w:rsid w:val="00AE00C0"/>
    <w:rsid w:val="00AE0987"/>
    <w:rsid w:val="00AE4715"/>
    <w:rsid w:val="00AE5C7C"/>
    <w:rsid w:val="00AE635E"/>
    <w:rsid w:val="00AF3244"/>
    <w:rsid w:val="00AF6E44"/>
    <w:rsid w:val="00B00B4C"/>
    <w:rsid w:val="00B04A01"/>
    <w:rsid w:val="00B101D7"/>
    <w:rsid w:val="00B13943"/>
    <w:rsid w:val="00B2112B"/>
    <w:rsid w:val="00B25F23"/>
    <w:rsid w:val="00B36031"/>
    <w:rsid w:val="00B54E8D"/>
    <w:rsid w:val="00B5596D"/>
    <w:rsid w:val="00B62703"/>
    <w:rsid w:val="00B6387D"/>
    <w:rsid w:val="00B67C45"/>
    <w:rsid w:val="00B826E5"/>
    <w:rsid w:val="00B8342C"/>
    <w:rsid w:val="00BA0DE0"/>
    <w:rsid w:val="00BA16BB"/>
    <w:rsid w:val="00BA4F7F"/>
    <w:rsid w:val="00BB044F"/>
    <w:rsid w:val="00BB745F"/>
    <w:rsid w:val="00BC0050"/>
    <w:rsid w:val="00BD3AB0"/>
    <w:rsid w:val="00BD53CD"/>
    <w:rsid w:val="00BE0575"/>
    <w:rsid w:val="00BE0F1D"/>
    <w:rsid w:val="00BE6222"/>
    <w:rsid w:val="00BF05E5"/>
    <w:rsid w:val="00BF1450"/>
    <w:rsid w:val="00C0494E"/>
    <w:rsid w:val="00C11D8C"/>
    <w:rsid w:val="00C158F0"/>
    <w:rsid w:val="00C27CBE"/>
    <w:rsid w:val="00C3618F"/>
    <w:rsid w:val="00C4767A"/>
    <w:rsid w:val="00C542A6"/>
    <w:rsid w:val="00C54607"/>
    <w:rsid w:val="00C61062"/>
    <w:rsid w:val="00C670F0"/>
    <w:rsid w:val="00C7321C"/>
    <w:rsid w:val="00C73AFB"/>
    <w:rsid w:val="00C74B6B"/>
    <w:rsid w:val="00C7676F"/>
    <w:rsid w:val="00C87878"/>
    <w:rsid w:val="00C93817"/>
    <w:rsid w:val="00C9493F"/>
    <w:rsid w:val="00C94987"/>
    <w:rsid w:val="00C95E6F"/>
    <w:rsid w:val="00CB12DA"/>
    <w:rsid w:val="00CC09AD"/>
    <w:rsid w:val="00CC5D3A"/>
    <w:rsid w:val="00CD17E8"/>
    <w:rsid w:val="00CD2F41"/>
    <w:rsid w:val="00CD573A"/>
    <w:rsid w:val="00CE0A08"/>
    <w:rsid w:val="00CE2DE6"/>
    <w:rsid w:val="00D010D2"/>
    <w:rsid w:val="00D136A8"/>
    <w:rsid w:val="00D14011"/>
    <w:rsid w:val="00D207E3"/>
    <w:rsid w:val="00D2086C"/>
    <w:rsid w:val="00D34B52"/>
    <w:rsid w:val="00D437F8"/>
    <w:rsid w:val="00D43A77"/>
    <w:rsid w:val="00D47871"/>
    <w:rsid w:val="00D50ADA"/>
    <w:rsid w:val="00D569E2"/>
    <w:rsid w:val="00D649D3"/>
    <w:rsid w:val="00D6512D"/>
    <w:rsid w:val="00D66177"/>
    <w:rsid w:val="00D66C2E"/>
    <w:rsid w:val="00D70342"/>
    <w:rsid w:val="00D77D03"/>
    <w:rsid w:val="00D82EC2"/>
    <w:rsid w:val="00D875D8"/>
    <w:rsid w:val="00DA2779"/>
    <w:rsid w:val="00DA3832"/>
    <w:rsid w:val="00DB2CC5"/>
    <w:rsid w:val="00DB5E8D"/>
    <w:rsid w:val="00DB65BC"/>
    <w:rsid w:val="00DC2783"/>
    <w:rsid w:val="00DD42A0"/>
    <w:rsid w:val="00DD6005"/>
    <w:rsid w:val="00DE000D"/>
    <w:rsid w:val="00DF2A48"/>
    <w:rsid w:val="00E07F55"/>
    <w:rsid w:val="00E106D2"/>
    <w:rsid w:val="00E152DE"/>
    <w:rsid w:val="00E33D92"/>
    <w:rsid w:val="00E40B22"/>
    <w:rsid w:val="00E41313"/>
    <w:rsid w:val="00E45332"/>
    <w:rsid w:val="00E4753C"/>
    <w:rsid w:val="00E53743"/>
    <w:rsid w:val="00E620BE"/>
    <w:rsid w:val="00E62BB4"/>
    <w:rsid w:val="00E7736A"/>
    <w:rsid w:val="00E81339"/>
    <w:rsid w:val="00E813CD"/>
    <w:rsid w:val="00E92155"/>
    <w:rsid w:val="00E949D7"/>
    <w:rsid w:val="00E954DF"/>
    <w:rsid w:val="00EA0F47"/>
    <w:rsid w:val="00EA1E80"/>
    <w:rsid w:val="00EA4E34"/>
    <w:rsid w:val="00EA7753"/>
    <w:rsid w:val="00EB277B"/>
    <w:rsid w:val="00EB72F8"/>
    <w:rsid w:val="00EB789E"/>
    <w:rsid w:val="00EC3137"/>
    <w:rsid w:val="00EE7B06"/>
    <w:rsid w:val="00EF1E86"/>
    <w:rsid w:val="00EF3A33"/>
    <w:rsid w:val="00F043FF"/>
    <w:rsid w:val="00F04994"/>
    <w:rsid w:val="00F144D3"/>
    <w:rsid w:val="00F16577"/>
    <w:rsid w:val="00F3269F"/>
    <w:rsid w:val="00F36299"/>
    <w:rsid w:val="00F36FC8"/>
    <w:rsid w:val="00F40F01"/>
    <w:rsid w:val="00F544E0"/>
    <w:rsid w:val="00F6014B"/>
    <w:rsid w:val="00F62186"/>
    <w:rsid w:val="00F64209"/>
    <w:rsid w:val="00F649EE"/>
    <w:rsid w:val="00F721F8"/>
    <w:rsid w:val="00F72AB3"/>
    <w:rsid w:val="00F73C0C"/>
    <w:rsid w:val="00F805A1"/>
    <w:rsid w:val="00F8414F"/>
    <w:rsid w:val="00F94597"/>
    <w:rsid w:val="00F95548"/>
    <w:rsid w:val="00FB7C4F"/>
    <w:rsid w:val="00FD0BC6"/>
    <w:rsid w:val="00FE2E96"/>
    <w:rsid w:val="00FE3E3D"/>
    <w:rsid w:val="00FF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3DB00AB9"/>
  <w15:docId w15:val="{2FA3DF91-33D4-4BFF-A670-C9B2E0DE4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  <w:ind w:left="312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1A2FBB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9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12F7B3CF4E1A49B2D3DD6346818848" ma:contentTypeVersion="" ma:contentTypeDescription="Vytvoří nový dokument" ma:contentTypeScope="" ma:versionID="791bf548378f0762c74c725c5f118325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62AB59F-2F1E-4A80-8565-40624FEEA2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4EB8E0-C9C9-44C7-86A8-30484F5387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A49B69-A817-4E9B-8777-2FCA90825461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4.xml><?xml version="1.0" encoding="utf-8"?>
<ds:datastoreItem xmlns:ds="http://schemas.openxmlformats.org/officeDocument/2006/customXml" ds:itemID="{5549250A-7476-4803-96BA-D9444F15F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5407</Words>
  <Characters>31904</Characters>
  <Application>Microsoft Office Word</Application>
  <DocSecurity>0</DocSecurity>
  <Lines>265</Lines>
  <Paragraphs>74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37237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Surovcová Klára</cp:lastModifiedBy>
  <cp:revision>14</cp:revision>
  <cp:lastPrinted>2017-07-18T12:18:00Z</cp:lastPrinted>
  <dcterms:created xsi:type="dcterms:W3CDTF">2017-06-27T09:13:00Z</dcterms:created>
  <dcterms:modified xsi:type="dcterms:W3CDTF">2017-07-18T12:19:00Z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0x0101004112F7B3CF4E1A49B2D3DD6346818848</vt:lpwstr>
  </property>
</Properties>
</file>